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ED" w:rsidRDefault="00CB1732" w:rsidP="00E86CED">
      <w:pPr>
        <w:ind w:firstLine="0"/>
      </w:pPr>
      <w:r>
        <w:rPr>
          <w:noProof/>
          <w:lang w:eastAsia="el-GR"/>
        </w:rPr>
        <mc:AlternateContent>
          <mc:Choice Requires="wps">
            <w:drawing>
              <wp:anchor distT="0" distB="0" distL="114300" distR="114300" simplePos="0" relativeHeight="251659264" behindDoc="0" locked="0" layoutInCell="1" allowOverlap="1" wp14:anchorId="3CE3D91E" wp14:editId="0C0D3861">
                <wp:simplePos x="0" y="0"/>
                <wp:positionH relativeFrom="column">
                  <wp:posOffset>0</wp:posOffset>
                </wp:positionH>
                <wp:positionV relativeFrom="paragraph">
                  <wp:posOffset>0</wp:posOffset>
                </wp:positionV>
                <wp:extent cx="1828800" cy="1828800"/>
                <wp:effectExtent l="0" t="0" r="20320" b="1333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BE124F"/>
                        </a:solidFill>
                        <a:ln/>
                      </wps:spPr>
                      <wps:style>
                        <a:lnRef idx="2">
                          <a:schemeClr val="accent2"/>
                        </a:lnRef>
                        <a:fillRef idx="1">
                          <a:schemeClr val="lt1"/>
                        </a:fillRef>
                        <a:effectRef idx="0">
                          <a:schemeClr val="accent2"/>
                        </a:effectRef>
                        <a:fontRef idx="minor">
                          <a:schemeClr val="dk1"/>
                        </a:fontRef>
                      </wps:style>
                      <wps:txbx>
                        <w:txbxContent>
                          <w:p w:rsidR="00CB1732" w:rsidRPr="002B330A" w:rsidRDefault="00CB1732" w:rsidP="00D52669">
                            <w:pPr>
                              <w:pStyle w:val="TOCHeading"/>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bookmarkStart w:id="0" w:name="_GoBack"/>
                            <w:r w:rsidRPr="00391589">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bookmarkEnd w:id="0"/>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isometricOffAxis2Lef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" fillcolor="#be124f" strokecolor="#b2b2b2 [3205]" strokeweight="2pt">
                <v:textbox style="mso-fit-shape-to-text:t">
                  <w:txbxContent>
                    <w:p w:rsidR="00CB1732" w:rsidRPr="002B330A" w:rsidRDefault="00CB1732" w:rsidP="00D52669">
                      <w:pPr>
                        <w:pStyle w:val="TOCHeading"/>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bookmarkStart w:id="1" w:name="_GoBack"/>
                      <w:r w:rsidRPr="00391589">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bookmarkEnd w:id="1"/>
                    </w:p>
                  </w:txbxContent>
                </v:textbox>
                <w10:wrap type="square"/>
              </v:shape>
            </w:pict>
          </mc:Fallback>
        </mc:AlternateContent>
      </w:r>
      <w:r w:rsidR="00D52669">
        <w:rPr>
          <w:noProof/>
          <w:lang w:eastAsia="el-GR"/>
        </w:rPr>
        <mc:AlternateContent>
          <mc:Choice Requires="wps">
            <w:drawing>
              <wp:anchor distT="0" distB="0" distL="114300" distR="114300" simplePos="0" relativeHeight="251661312" behindDoc="0" locked="0" layoutInCell="1" allowOverlap="1" wp14:anchorId="3DBD88CB" wp14:editId="2B35AFC2">
                <wp:simplePos x="0" y="0"/>
                <wp:positionH relativeFrom="column">
                  <wp:posOffset>-4000500</wp:posOffset>
                </wp:positionH>
                <wp:positionV relativeFrom="paragraph">
                  <wp:posOffset>152400</wp:posOffset>
                </wp:positionV>
                <wp:extent cx="4014470" cy="1800225"/>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8" o:spid="_x0000_s1027" type="#_x0000_t202" style="position:absolute;margin-left:-315pt;margin-top:12pt;width:316.1pt;height:141.7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" filled="f" stroked="f">
                <v:textbox style="mso-fit-shape-to-text:t">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v:textbox>
              </v:shape>
            </w:pict>
          </mc:Fallback>
        </mc:AlternateContent>
      </w:r>
      <w:r w:rsidR="00D52669">
        <w:rPr>
          <w:noProof/>
          <w:lang w:eastAsia="el-GR"/>
        </w:rPr>
        <mc:AlternateContent>
          <mc:Choice Requires="wps">
            <w:drawing>
              <wp:anchor distT="0" distB="0" distL="114300" distR="114300" simplePos="0" relativeHeight="251663360" behindDoc="0" locked="0" layoutInCell="1" allowOverlap="1" wp14:anchorId="62BA8711" wp14:editId="28DC7F1A">
                <wp:simplePos x="0" y="0"/>
                <wp:positionH relativeFrom="column">
                  <wp:posOffset>-3848100</wp:posOffset>
                </wp:positionH>
                <wp:positionV relativeFrom="paragraph">
                  <wp:posOffset>304800</wp:posOffset>
                </wp:positionV>
                <wp:extent cx="880110" cy="120777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9" o:spid="_x0000_s1028" type="#_x0000_t202" style="position:absolute;margin-left:-303pt;margin-top:24pt;width:69.3pt;height:95.1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" filled="f" stroked="f">
                <v:textbox style="mso-fit-shape-to-text:t">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v:textbox>
              </v:shape>
            </w:pict>
          </mc:Fallback>
        </mc:AlternateContent>
      </w: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sdt>
      <w:sdtPr>
        <w:rPr>
          <w:rFonts w:ascii="Times New Roman" w:eastAsiaTheme="minorHAnsi" w:hAnsi="Times New Roman" w:cstheme="minorBidi"/>
          <w:b w:val="0"/>
          <w:bCs w:val="0"/>
          <w:color w:val="auto"/>
          <w:sz w:val="22"/>
          <w:szCs w:val="22"/>
          <w:lang w:val="el-GR" w:eastAsia="en-US"/>
        </w:rPr>
        <w:id w:val="1812517844"/>
        <w:docPartObj>
          <w:docPartGallery w:val="Table of Contents"/>
          <w:docPartUnique/>
        </w:docPartObj>
      </w:sdtPr>
      <w:sdtEndPr>
        <w:rPr>
          <w:noProof/>
        </w:rPr>
      </w:sdtEndPr>
      <w:sdtContent>
        <w:p w:rsidR="00E86CED" w:rsidRDefault="00E86CED">
          <w:pPr>
            <w:pStyle w:val="TOCHeading"/>
          </w:pPr>
          <w:r>
            <w:t>Contents</w:t>
          </w:r>
        </w:p>
        <w:p w:rsidR="00E86CED" w:rsidRDefault="00E86CED">
          <w:pPr>
            <w:pStyle w:val="TOC1"/>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8329" w:history="1">
            <w:r w:rsidRPr="00B15F17">
              <w:rPr>
                <w:rStyle w:val="Hyperlink"/>
                <w:rFonts w:ascii="Arial" w:hAnsi="Arial"/>
                <w:noProof/>
                <w:lang w:val="en-US"/>
              </w:rPr>
              <w:t>Ecology</w:t>
            </w:r>
            <w:r>
              <w:rPr>
                <w:noProof/>
                <w:webHidden/>
              </w:rPr>
              <w:tab/>
            </w:r>
            <w:r>
              <w:rPr>
                <w:noProof/>
                <w:webHidden/>
              </w:rPr>
              <w:fldChar w:fldCharType="begin"/>
            </w:r>
            <w:r>
              <w:rPr>
                <w:noProof/>
                <w:webHidden/>
              </w:rPr>
              <w:instrText xml:space="preserve"> PAGEREF _Toc509868329 \h </w:instrText>
            </w:r>
            <w:r>
              <w:rPr>
                <w:noProof/>
                <w:webHidden/>
              </w:rPr>
            </w:r>
            <w:r>
              <w:rPr>
                <w:noProof/>
                <w:webHidden/>
              </w:rPr>
              <w:fldChar w:fldCharType="separate"/>
            </w:r>
            <w:r>
              <w:rPr>
                <w:noProof/>
                <w:webHidden/>
              </w:rPr>
              <w:t>2</w:t>
            </w:r>
            <w:r>
              <w:rPr>
                <w:noProof/>
                <w:webHidden/>
              </w:rPr>
              <w:fldChar w:fldCharType="end"/>
            </w:r>
          </w:hyperlink>
        </w:p>
        <w:p w:rsidR="00E86CED" w:rsidRDefault="00296BF5">
          <w:pPr>
            <w:pStyle w:val="TOC2"/>
            <w:tabs>
              <w:tab w:val="right" w:leader="dot" w:pos="9060"/>
            </w:tabs>
            <w:rPr>
              <w:rFonts w:asciiTheme="minorHAnsi" w:eastAsiaTheme="minorEastAsia" w:hAnsiTheme="minorHAnsi"/>
              <w:noProof/>
              <w:lang w:eastAsia="el-GR"/>
            </w:rPr>
          </w:pPr>
          <w:hyperlink w:anchor="_Toc509868330"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_Toc509868330 \h </w:instrText>
            </w:r>
            <w:r w:rsidR="00E86CED">
              <w:rPr>
                <w:noProof/>
                <w:webHidden/>
              </w:rPr>
            </w:r>
            <w:r w:rsidR="00E86CED">
              <w:rPr>
                <w:noProof/>
                <w:webHidden/>
              </w:rPr>
              <w:fldChar w:fldCharType="separate"/>
            </w:r>
            <w:r w:rsidR="00E86CED">
              <w:rPr>
                <w:noProof/>
                <w:webHidden/>
              </w:rPr>
              <w:t>2</w:t>
            </w:r>
            <w:r w:rsidR="00E86CED">
              <w:rPr>
                <w:noProof/>
                <w:webHidden/>
              </w:rPr>
              <w:fldChar w:fldCharType="end"/>
            </w:r>
          </w:hyperlink>
        </w:p>
        <w:p w:rsidR="00E86CED" w:rsidRDefault="00296BF5">
          <w:pPr>
            <w:pStyle w:val="TOC1"/>
            <w:tabs>
              <w:tab w:val="right" w:leader="dot" w:pos="9060"/>
            </w:tabs>
            <w:rPr>
              <w:rFonts w:asciiTheme="minorHAnsi" w:eastAsiaTheme="minorEastAsia" w:hAnsiTheme="minorHAnsi"/>
              <w:noProof/>
              <w:lang w:eastAsia="el-GR"/>
            </w:rPr>
          </w:pPr>
          <w:hyperlink w:anchor="_Toc509868331" w:history="1">
            <w:r w:rsidR="00E86CED" w:rsidRPr="00B15F17">
              <w:rPr>
                <w:rStyle w:val="Hyperlink"/>
                <w:rFonts w:ascii="Arial" w:hAnsi="Arial"/>
                <w:noProof/>
                <w:lang w:val="en-US"/>
              </w:rPr>
              <w:t>Biome</w:t>
            </w:r>
            <w:r w:rsidR="00E86CED">
              <w:rPr>
                <w:noProof/>
                <w:webHidden/>
              </w:rPr>
              <w:tab/>
            </w:r>
            <w:r w:rsidR="00E86CED">
              <w:rPr>
                <w:noProof/>
                <w:webHidden/>
              </w:rPr>
              <w:fldChar w:fldCharType="begin"/>
            </w:r>
            <w:r w:rsidR="00E86CED">
              <w:rPr>
                <w:noProof/>
                <w:webHidden/>
              </w:rPr>
              <w:instrText xml:space="preserve"> PAGEREF _Toc509868331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296BF5">
          <w:pPr>
            <w:pStyle w:val="TOC2"/>
            <w:tabs>
              <w:tab w:val="right" w:leader="dot" w:pos="9060"/>
            </w:tabs>
            <w:rPr>
              <w:rFonts w:asciiTheme="minorHAnsi" w:eastAsiaTheme="minorEastAsia" w:hAnsiTheme="minorHAnsi"/>
              <w:noProof/>
              <w:lang w:eastAsia="el-GR"/>
            </w:rPr>
          </w:pPr>
          <w:hyperlink w:anchor="_Toc509868332"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_Toc509868332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296BF5">
          <w:pPr>
            <w:pStyle w:val="TOC1"/>
            <w:tabs>
              <w:tab w:val="right" w:leader="dot" w:pos="9060"/>
            </w:tabs>
            <w:rPr>
              <w:rFonts w:asciiTheme="minorHAnsi" w:eastAsiaTheme="minorEastAsia" w:hAnsiTheme="minorHAnsi"/>
              <w:noProof/>
              <w:lang w:eastAsia="el-GR"/>
            </w:rPr>
          </w:pPr>
          <w:hyperlink w:anchor="_Toc509868333" w:history="1">
            <w:r w:rsidR="00E86CED" w:rsidRPr="00B15F17">
              <w:rPr>
                <w:rStyle w:val="Hyperlink"/>
                <w:rFonts w:ascii="Arial" w:hAnsi="Arial"/>
                <w:noProof/>
                <w:lang w:val="en-US"/>
              </w:rPr>
              <w:t>Biosphere</w:t>
            </w:r>
            <w:r w:rsidR="00E86CED">
              <w:rPr>
                <w:noProof/>
                <w:webHidden/>
              </w:rPr>
              <w:tab/>
            </w:r>
            <w:r w:rsidR="00E86CED">
              <w:rPr>
                <w:noProof/>
                <w:webHidden/>
              </w:rPr>
              <w:fldChar w:fldCharType="begin"/>
            </w:r>
            <w:r w:rsidR="00E86CED">
              <w:rPr>
                <w:noProof/>
                <w:webHidden/>
              </w:rPr>
              <w:instrText xml:space="preserve"> PAGEREF _Toc509868333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296BF5">
          <w:pPr>
            <w:pStyle w:val="TOC2"/>
            <w:tabs>
              <w:tab w:val="right" w:leader="dot" w:pos="9060"/>
            </w:tabs>
            <w:rPr>
              <w:rFonts w:asciiTheme="minorHAnsi" w:eastAsiaTheme="minorEastAsia" w:hAnsiTheme="minorHAnsi"/>
              <w:noProof/>
              <w:lang w:eastAsia="el-GR"/>
            </w:rPr>
          </w:pPr>
          <w:hyperlink w:anchor="_Toc509868334"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_Toc509868334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296BF5">
          <w:pPr>
            <w:pStyle w:val="TOC1"/>
            <w:tabs>
              <w:tab w:val="right" w:leader="dot" w:pos="9060"/>
            </w:tabs>
            <w:rPr>
              <w:rFonts w:asciiTheme="minorHAnsi" w:eastAsiaTheme="minorEastAsia" w:hAnsiTheme="minorHAnsi"/>
              <w:noProof/>
              <w:lang w:eastAsia="el-GR"/>
            </w:rPr>
          </w:pPr>
          <w:hyperlink w:anchor="_Toc509868335" w:history="1">
            <w:r w:rsidR="00E86CED" w:rsidRPr="00B15F17">
              <w:rPr>
                <w:rStyle w:val="Hyperlink"/>
                <w:rFonts w:ascii="Arial" w:hAnsi="Arial"/>
                <w:noProof/>
                <w:lang w:val="en-US"/>
              </w:rPr>
              <w:t>Individual ecology</w:t>
            </w:r>
            <w:r w:rsidR="00E86CED">
              <w:rPr>
                <w:noProof/>
                <w:webHidden/>
              </w:rPr>
              <w:tab/>
            </w:r>
            <w:r w:rsidR="00E86CED">
              <w:rPr>
                <w:noProof/>
                <w:webHidden/>
              </w:rPr>
              <w:fldChar w:fldCharType="begin"/>
            </w:r>
            <w:r w:rsidR="00E86CED">
              <w:rPr>
                <w:noProof/>
                <w:webHidden/>
              </w:rPr>
              <w:instrText xml:space="preserve"> PAGEREF _Toc509868335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296BF5">
          <w:pPr>
            <w:pStyle w:val="TOC2"/>
            <w:tabs>
              <w:tab w:val="right" w:leader="dot" w:pos="9060"/>
            </w:tabs>
            <w:rPr>
              <w:rFonts w:asciiTheme="minorHAnsi" w:eastAsiaTheme="minorEastAsia" w:hAnsiTheme="minorHAnsi"/>
              <w:noProof/>
              <w:lang w:eastAsia="el-GR"/>
            </w:rPr>
          </w:pPr>
          <w:hyperlink w:anchor="_Toc509868336"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_Toc509868336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296BF5">
          <w:pPr>
            <w:pStyle w:val="TOC1"/>
            <w:tabs>
              <w:tab w:val="right" w:leader="dot" w:pos="9060"/>
            </w:tabs>
            <w:rPr>
              <w:rFonts w:asciiTheme="minorHAnsi" w:eastAsiaTheme="minorEastAsia" w:hAnsiTheme="minorHAnsi"/>
              <w:noProof/>
              <w:lang w:eastAsia="el-GR"/>
            </w:rPr>
          </w:pPr>
          <w:hyperlink w:anchor="_Toc509868337" w:history="1">
            <w:r w:rsidR="00E86CED" w:rsidRPr="00B15F17">
              <w:rPr>
                <w:rStyle w:val="Hyperlink"/>
                <w:rFonts w:ascii="Arial" w:hAnsi="Arial"/>
                <w:noProof/>
                <w:lang w:val="en-US"/>
              </w:rPr>
              <w:t>Biodiversity</w:t>
            </w:r>
            <w:r w:rsidR="00E86CED">
              <w:rPr>
                <w:noProof/>
                <w:webHidden/>
              </w:rPr>
              <w:tab/>
            </w:r>
            <w:r w:rsidR="00E86CED">
              <w:rPr>
                <w:noProof/>
                <w:webHidden/>
              </w:rPr>
              <w:fldChar w:fldCharType="begin"/>
            </w:r>
            <w:r w:rsidR="00E86CED">
              <w:rPr>
                <w:noProof/>
                <w:webHidden/>
              </w:rPr>
              <w:instrText xml:space="preserve"> PAGEREF _Toc509868337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296BF5">
          <w:pPr>
            <w:pStyle w:val="TOC2"/>
            <w:tabs>
              <w:tab w:val="right" w:leader="dot" w:pos="9060"/>
            </w:tabs>
            <w:rPr>
              <w:rFonts w:asciiTheme="minorHAnsi" w:eastAsiaTheme="minorEastAsia" w:hAnsiTheme="minorHAnsi"/>
              <w:noProof/>
              <w:lang w:eastAsia="el-GR"/>
            </w:rPr>
          </w:pPr>
          <w:hyperlink w:anchor="_Toc509868338"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_Toc509868338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296BF5">
          <w:pPr>
            <w:pStyle w:val="TOC1"/>
            <w:tabs>
              <w:tab w:val="right" w:leader="dot" w:pos="9060"/>
            </w:tabs>
            <w:rPr>
              <w:rFonts w:asciiTheme="minorHAnsi" w:eastAsiaTheme="minorEastAsia" w:hAnsiTheme="minorHAnsi"/>
              <w:noProof/>
              <w:lang w:eastAsia="el-GR"/>
            </w:rPr>
          </w:pPr>
          <w:hyperlink w:anchor="_Toc509868339" w:history="1">
            <w:r w:rsidR="00E86CED" w:rsidRPr="00B15F17">
              <w:rPr>
                <w:rStyle w:val="Hyperlink"/>
                <w:noProof/>
                <w:lang w:eastAsia="el-GR"/>
              </w:rPr>
              <w:t>Η ΟΙΚΟΓΕΝΕΙΑ ΜΟΥ</w:t>
            </w:r>
            <w:r w:rsidR="00E86CED">
              <w:rPr>
                <w:noProof/>
                <w:webHidden/>
              </w:rPr>
              <w:tab/>
            </w:r>
            <w:r w:rsidR="00E86CED">
              <w:rPr>
                <w:noProof/>
                <w:webHidden/>
              </w:rPr>
              <w:fldChar w:fldCharType="begin"/>
            </w:r>
            <w:r w:rsidR="00E86CED">
              <w:rPr>
                <w:noProof/>
                <w:webHidden/>
              </w:rPr>
              <w:instrText xml:space="preserve"> PAGEREF _Toc509868339 \h </w:instrText>
            </w:r>
            <w:r w:rsidR="00E86CED">
              <w:rPr>
                <w:noProof/>
                <w:webHidden/>
              </w:rPr>
            </w:r>
            <w:r w:rsidR="00E86CED">
              <w:rPr>
                <w:noProof/>
                <w:webHidden/>
              </w:rPr>
              <w:fldChar w:fldCharType="separate"/>
            </w:r>
            <w:r w:rsidR="00E86CED">
              <w:rPr>
                <w:noProof/>
                <w:webHidden/>
              </w:rPr>
              <w:t>7</w:t>
            </w:r>
            <w:r w:rsidR="00E86CED">
              <w:rPr>
                <w:noProof/>
                <w:webHidden/>
              </w:rPr>
              <w:fldChar w:fldCharType="end"/>
            </w:r>
          </w:hyperlink>
        </w:p>
        <w:p w:rsidR="00E86CED" w:rsidRDefault="00E86CED">
          <w:r>
            <w:rPr>
              <w:b/>
              <w:bCs/>
              <w:noProof/>
            </w:rPr>
            <w:fldChar w:fldCharType="end"/>
          </w:r>
        </w:p>
      </w:sdtContent>
    </w:sdt>
    <w:p w:rsidR="00906D96" w:rsidRDefault="00906D96" w:rsidP="00E86CED">
      <w:pPr>
        <w:ind w:firstLine="0"/>
      </w:pPr>
      <w:r>
        <w:br w:type="page"/>
      </w:r>
    </w:p>
    <w:p w:rsidR="009223B1" w:rsidRPr="00047BF5" w:rsidRDefault="009223B1" w:rsidP="009223B1">
      <w:pPr>
        <w:pStyle w:val="Heading1"/>
        <w:rPr>
          <w:rFonts w:ascii="Arial" w:hAnsi="Arial"/>
          <w:color w:val="FF0000"/>
          <w:sz w:val="34"/>
          <w:lang w:val="en-US"/>
        </w:rPr>
      </w:pPr>
      <w:bookmarkStart w:id="2" w:name="_Toc509867105"/>
      <w:bookmarkStart w:id="3" w:name="_Toc509868329"/>
      <w:r w:rsidRPr="00047BF5">
        <w:rPr>
          <w:rFonts w:ascii="Arial" w:hAnsi="Arial"/>
          <w:color w:val="FF0000"/>
          <w:sz w:val="34"/>
          <w:lang w:val="en-US"/>
        </w:rPr>
        <w:lastRenderedPageBreak/>
        <w:t>Ecology</w:t>
      </w:r>
      <w:bookmarkEnd w:id="2"/>
      <w:bookmarkEnd w:id="3"/>
    </w:p>
    <w:p w:rsidR="00550DE1" w:rsidRPr="009223B1" w:rsidRDefault="00906D96">
      <w:pPr>
        <w:rPr>
          <w:rFonts w:asciiTheme="majorHAnsi" w:eastAsiaTheme="majorEastAsia" w:hAnsiTheme="majorHAnsi" w:cstheme="majorBidi"/>
          <w:b/>
          <w:bCs/>
          <w:color w:val="A5A5A5" w:themeColor="accent1" w:themeShade="BF"/>
          <w:sz w:val="28"/>
          <w:szCs w:val="28"/>
          <w:lang w:val="en-US"/>
        </w:rPr>
      </w:pPr>
      <w:r w:rsidRPr="009223B1">
        <w:rPr>
          <w:lang w:val="en-US"/>
        </w:rPr>
        <w:t>Ecology</w:t>
      </w:r>
      <w:r w:rsidRPr="00906D96">
        <w:rPr>
          <w:lang w:val="en-US"/>
        </w:rPr>
        <w:t xml:space="preserve"> (from Greek: </w:t>
      </w:r>
      <w:r w:rsidRPr="00906D96">
        <w:t>οἶκος</w:t>
      </w:r>
      <w:r w:rsidRPr="00906D96">
        <w:rPr>
          <w:lang w:val="en-US"/>
        </w:rPr>
        <w:t>, "house", or "environment"; -</w:t>
      </w:r>
      <w:r w:rsidRPr="00906D96">
        <w:t>λογία</w:t>
      </w:r>
      <w:r w:rsidRPr="00906D96">
        <w:rPr>
          <w:lang w:val="en-US"/>
        </w:rPr>
        <w:t xml:space="preserve">, "study of")[A] is the branch of biology[1] which studies the </w:t>
      </w:r>
      <w:del w:id="4" w:author="JoJo" w:date="2018-03-26T23:33:00Z">
        <w:r w:rsidRPr="00906D96" w:rsidDel="00A21354">
          <w:rPr>
            <w:lang w:val="en-US"/>
          </w:rPr>
          <w:delText>interactions</w:delText>
        </w:r>
      </w:del>
      <w:ins w:id="5" w:author="JoJo" w:date="2018-03-26T23:33:00Z">
        <w:r w:rsidR="00A21354" w:rsidRPr="00906D96">
          <w:rPr>
            <w:lang w:val="en-US"/>
          </w:rPr>
          <w:t>connections</w:t>
        </w:r>
      </w:ins>
      <w:r w:rsidRPr="00906D96">
        <w:rPr>
          <w:lang w:val="en-US"/>
        </w:rPr>
        <w:t xml:space="preserve"> among organisms and their environment. Objects of study include interactions of </w:t>
      </w:r>
      <w:r w:rsidR="00A21354" w:rsidRPr="00906D96">
        <w:rPr>
          <w:lang w:val="en-US"/>
        </w:rPr>
        <w:t>creatures</w:t>
      </w:r>
      <w:r w:rsidRPr="00906D96">
        <w:rPr>
          <w:lang w:val="en-US"/>
        </w:rPr>
        <w:t xml:space="preserve"> with each other and with abiotic components of their environment. Topics of interest include the biodiversity, distribution, biomass, and populations of </w:t>
      </w:r>
      <w:del w:id="6" w:author="JoJo" w:date="2018-03-27T00:06:00Z">
        <w:r w:rsidRPr="00906D96" w:rsidDel="007D3661">
          <w:rPr>
            <w:lang w:val="en-US"/>
          </w:rPr>
          <w:delText>organisms</w:delText>
        </w:r>
      </w:del>
      <w:ins w:id="7" w:author="JoJo" w:date="2018-03-27T00:06:00Z">
        <w:r w:rsidR="007D3661" w:rsidRPr="00906D96">
          <w:rPr>
            <w:lang w:val="en-US"/>
          </w:rPr>
          <w:t>beings</w:t>
        </w:r>
      </w:ins>
      <w:r w:rsidRPr="00906D96">
        <w:rPr>
          <w:lang w:val="en-US"/>
        </w:rPr>
        <w:t>, as well as cooperation and competition within and between species.</w:t>
      </w:r>
    </w:p>
    <w:p w:rsidR="00550DE1" w:rsidRPr="004A5F0B" w:rsidRDefault="00550DE1" w:rsidP="007D0ABA">
      <w:pPr>
        <w:pStyle w:val="Heading2"/>
        <w:rPr>
          <w:color w:val="0070C0"/>
          <w:lang w:val="en-US"/>
        </w:rPr>
      </w:pPr>
      <w:bookmarkStart w:id="8" w:name="_Toc509867106"/>
      <w:bookmarkStart w:id="9" w:name="_Toc509868330"/>
      <w:r w:rsidRPr="004A5F0B">
        <w:rPr>
          <w:color w:val="0070C0"/>
          <w:lang w:val="en-US"/>
        </w:rPr>
        <w:t>Heading  2</w:t>
      </w:r>
      <w:bookmarkEnd w:id="8"/>
      <w:bookmarkEnd w:id="9"/>
    </w:p>
    <w:p w:rsidR="00906D96" w:rsidRDefault="00906D96">
      <w:pPr>
        <w:rPr>
          <w:lang w:val="en-US"/>
        </w:rPr>
      </w:pPr>
      <w:r w:rsidRPr="00906D96">
        <w:rPr>
          <w:lang w:val="en-US"/>
        </w:rPr>
        <w:t xml:space="preserve"> Ecosystems are dynamically interacting systems of organisms, the communities they make up, and the non-living </w:t>
      </w:r>
      <w:del w:id="10" w:author="JoJo" w:date="2018-03-26T23:34:00Z">
        <w:r w:rsidRPr="00906D96" w:rsidDel="00A21354">
          <w:rPr>
            <w:lang w:val="en-US"/>
          </w:rPr>
          <w:delText>components</w:delText>
        </w:r>
      </w:del>
      <w:ins w:id="11" w:author="JoJo" w:date="2018-03-26T23:34:00Z">
        <w:r w:rsidR="00A21354" w:rsidRPr="00906D96">
          <w:rPr>
            <w:lang w:val="en-US"/>
          </w:rPr>
          <w:t>works</w:t>
        </w:r>
      </w:ins>
      <w:r w:rsidRPr="00906D96">
        <w:rPr>
          <w:lang w:val="en-US"/>
        </w:rPr>
        <w:t xml:space="preserve"> of their environment. </w:t>
      </w:r>
      <w:del w:id="12" w:author="JoJo" w:date="2018-03-27T00:06:00Z">
        <w:r w:rsidRPr="00906D96" w:rsidDel="007D3661">
          <w:rPr>
            <w:lang w:val="en-US"/>
          </w:rPr>
          <w:delText>Ecosystem</w:delText>
        </w:r>
      </w:del>
      <w:ins w:id="13" w:author="JoJo" w:date="2018-03-27T00:06:00Z">
        <w:r w:rsidR="007D3661" w:rsidRPr="00906D96">
          <w:rPr>
            <w:lang w:val="en-US"/>
          </w:rPr>
          <w:t>System</w:t>
        </w:r>
      </w:ins>
      <w:r w:rsidRPr="00906D96">
        <w:rPr>
          <w:lang w:val="en-US"/>
        </w:rPr>
        <w:t xml:space="preserve"> processes, such as primary production, pedogenesis, nutrient cycling, and niche construction, regulate the flux of energy and matter through an </w:t>
      </w:r>
      <w:del w:id="14" w:author="JoJo" w:date="2018-03-26T23:34:00Z">
        <w:r w:rsidRPr="00906D96" w:rsidDel="00A21354">
          <w:rPr>
            <w:lang w:val="en-US"/>
          </w:rPr>
          <w:delText>environment</w:delText>
        </w:r>
      </w:del>
      <w:ins w:id="15" w:author="JoJo" w:date="2018-03-26T23:34:00Z">
        <w:r w:rsidR="00A21354" w:rsidRPr="00906D96">
          <w:rPr>
            <w:lang w:val="en-US"/>
          </w:rPr>
          <w:t>atmosphere</w:t>
        </w:r>
      </w:ins>
      <w:r w:rsidRPr="00906D96">
        <w:rPr>
          <w:lang w:val="en-US"/>
        </w:rPr>
        <w:t>. These processes are sustained by organisms with specific life history traits. Biodiversity means the varieties of species, genes, and ecosystems, enhances certain ecosystem services.</w:t>
      </w:r>
    </w:p>
    <w:p w:rsidR="00906D96" w:rsidRDefault="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16" w:name="_Toc509867107"/>
      <w:bookmarkStart w:id="17" w:name="_Toc509868331"/>
      <w:r w:rsidRPr="00047BF5">
        <w:rPr>
          <w:rFonts w:ascii="Arial" w:hAnsi="Arial"/>
          <w:color w:val="FF0000"/>
          <w:sz w:val="34"/>
          <w:lang w:val="en-US"/>
        </w:rPr>
        <w:lastRenderedPageBreak/>
        <w:t>Biome</w:t>
      </w:r>
      <w:bookmarkEnd w:id="16"/>
      <w:bookmarkEnd w:id="17"/>
    </w:p>
    <w:p w:rsidR="00906D96" w:rsidRPr="00906D96" w:rsidRDefault="00906D96" w:rsidP="00906D96">
      <w:pPr>
        <w:rPr>
          <w:lang w:val="en-US"/>
        </w:rPr>
      </w:pPr>
      <w:r w:rsidRPr="00906D96">
        <w:rPr>
          <w:lang w:val="en-US"/>
        </w:rPr>
        <w:t>Main article: Biome</w:t>
      </w:r>
    </w:p>
    <w:p w:rsidR="00550DE1" w:rsidRDefault="00906D96" w:rsidP="00906D96">
      <w:pPr>
        <w:rPr>
          <w:lang w:val="en-US"/>
        </w:rPr>
      </w:pPr>
      <w:r w:rsidRPr="00906D96">
        <w:rPr>
          <w:lang w:val="en-US"/>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w:t>
      </w:r>
      <w:r w:rsidR="00550DE1">
        <w:rPr>
          <w:lang w:val="en-US"/>
        </w:rPr>
        <w:t xml:space="preserve"> </w:t>
      </w:r>
    </w:p>
    <w:p w:rsidR="00550DE1" w:rsidRPr="004A5F0B" w:rsidRDefault="00550DE1" w:rsidP="00530CB5">
      <w:pPr>
        <w:pStyle w:val="Heading2"/>
        <w:rPr>
          <w:color w:val="0070C0"/>
          <w:lang w:val="en-US"/>
        </w:rPr>
      </w:pPr>
      <w:bookmarkStart w:id="18" w:name="_Toc509867108"/>
      <w:bookmarkStart w:id="19" w:name="_Toc509868332"/>
      <w:r w:rsidRPr="004A5F0B">
        <w:rPr>
          <w:color w:val="0070C0"/>
          <w:lang w:val="en-US"/>
        </w:rPr>
        <w:t>Heading  2</w:t>
      </w:r>
      <w:bookmarkEnd w:id="18"/>
      <w:bookmarkEnd w:id="19"/>
    </w:p>
    <w:p w:rsidR="00A656B8" w:rsidRPr="00391589" w:rsidDel="009039CD" w:rsidRDefault="00906D96" w:rsidP="00906D96">
      <w:pPr>
        <w:rPr>
          <w:del w:id="20" w:author="JoJo" w:date="2018-03-26T23:51:00Z"/>
        </w:rPr>
      </w:pPr>
      <w:r w:rsidRPr="00906D96">
        <w:rPr>
          <w:lang w:val="en-US"/>
        </w:rPr>
        <w:t xml:space="preserve">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w:t>
      </w:r>
      <w:proofErr w:type="gramStart"/>
      <w:r w:rsidRPr="00906D96">
        <w:rPr>
          <w:lang w:val="en-US"/>
        </w:rPr>
        <w:t>.[</w:t>
      </w:r>
      <w:proofErr w:type="gramEnd"/>
      <w:r w:rsidRPr="00906D96">
        <w:rPr>
          <w:lang w:val="en-US"/>
        </w:rPr>
        <w:t>45]</w:t>
      </w:r>
      <w:ins w:id="21" w:author="JoJo" w:date="2018-03-26T23:51:00Z">
        <w:r w:rsidR="009039CD" w:rsidRPr="009039CD" w:rsidDel="009039CD">
          <w:rPr>
            <w:lang w:val="en-US"/>
          </w:rPr>
          <w:t xml:space="preserve"> </w:t>
        </w:r>
      </w:ins>
    </w:p>
    <w:p w:rsidR="00906D96" w:rsidRDefault="00906D96" w:rsidP="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22" w:name="_Toc509867109"/>
      <w:bookmarkStart w:id="23" w:name="_Toc509868333"/>
      <w:r w:rsidRPr="00047BF5">
        <w:rPr>
          <w:rFonts w:ascii="Arial" w:hAnsi="Arial"/>
          <w:color w:val="FF0000"/>
          <w:sz w:val="34"/>
          <w:lang w:val="en-US"/>
        </w:rPr>
        <w:lastRenderedPageBreak/>
        <w:t>Biosphere</w:t>
      </w:r>
      <w:bookmarkEnd w:id="22"/>
      <w:bookmarkEnd w:id="23"/>
    </w:p>
    <w:p w:rsidR="00550DE1" w:rsidRDefault="00906D96" w:rsidP="00906D96">
      <w:pPr>
        <w:rPr>
          <w:lang w:val="en-US"/>
        </w:rPr>
      </w:pPr>
      <w:r w:rsidRPr="00906D96">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w:t>
      </w:r>
    </w:p>
    <w:p w:rsidR="00550DE1" w:rsidRPr="004A5F0B" w:rsidRDefault="00550DE1" w:rsidP="007D0ABA">
      <w:pPr>
        <w:pStyle w:val="Heading2"/>
        <w:rPr>
          <w:color w:val="0070C0"/>
          <w:lang w:val="en-US"/>
        </w:rPr>
      </w:pPr>
      <w:bookmarkStart w:id="24" w:name="_Toc509867110"/>
      <w:bookmarkStart w:id="25" w:name="_Toc509868334"/>
      <w:r w:rsidRPr="004A5F0B">
        <w:rPr>
          <w:color w:val="0070C0"/>
          <w:lang w:val="en-US"/>
        </w:rPr>
        <w:t>Heading  2</w:t>
      </w:r>
      <w:bookmarkEnd w:id="24"/>
      <w:bookmarkEnd w:id="25"/>
    </w:p>
    <w:p w:rsidR="00906D96" w:rsidRDefault="00906D96" w:rsidP="00906D96">
      <w:pPr>
        <w:rPr>
          <w:lang w:val="en-US"/>
        </w:rPr>
      </w:pPr>
      <w:r w:rsidRPr="00906D96">
        <w:rPr>
          <w:lang w:val="en-US"/>
        </w:rPr>
        <w:t xml:space="preserve">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7B34E4" w:rsidRPr="007B34E4" w:rsidRDefault="007B34E4" w:rsidP="007B34E4">
      <w:pPr>
        <w:jc w:val="center"/>
        <w:rPr>
          <w:b/>
          <w:sz w:val="28"/>
          <w:szCs w:val="28"/>
          <w:lang w:val="en-US"/>
        </w:rPr>
      </w:pPr>
      <w:r w:rsidRPr="007B34E4">
        <w:rPr>
          <w:b/>
          <w:sz w:val="28"/>
          <w:szCs w:val="28"/>
          <w:lang w:val="en-US"/>
        </w:rPr>
        <w:t>Class Schedule</w:t>
      </w:r>
    </w:p>
    <w:tbl>
      <w:tblPr>
        <w:tblStyle w:val="TableGrid"/>
        <w:tblW w:w="0" w:type="auto"/>
        <w:tblLook w:val="04A0" w:firstRow="1" w:lastRow="0" w:firstColumn="1" w:lastColumn="0" w:noHBand="0" w:noVBand="1"/>
      </w:tblPr>
      <w:tblGrid>
        <w:gridCol w:w="1844"/>
        <w:gridCol w:w="15"/>
        <w:gridCol w:w="1860"/>
        <w:gridCol w:w="1860"/>
        <w:gridCol w:w="1852"/>
        <w:gridCol w:w="8"/>
        <w:gridCol w:w="1847"/>
      </w:tblGrid>
      <w:tr w:rsidR="00F6418D" w:rsidTr="009039CD">
        <w:trPr>
          <w:trHeight w:val="533"/>
        </w:trPr>
        <w:tc>
          <w:tcPr>
            <w:tcW w:w="1859"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LESSON</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TOPIC</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ASSIGNMENT</w:t>
            </w:r>
          </w:p>
        </w:tc>
        <w:tc>
          <w:tcPr>
            <w:tcW w:w="1860"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Points</w:t>
            </w:r>
          </w:p>
        </w:tc>
        <w:tc>
          <w:tcPr>
            <w:tcW w:w="1847"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DUE</w:t>
            </w:r>
          </w:p>
        </w:tc>
      </w:tr>
      <w:tr w:rsidR="00F6418D" w:rsidTr="009039CD">
        <w:trPr>
          <w:trHeight w:val="660"/>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1</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What is Distance Learning?</w:t>
            </w:r>
          </w:p>
        </w:tc>
        <w:tc>
          <w:tcPr>
            <w:tcW w:w="1860" w:type="dxa"/>
            <w:shd w:val="clear" w:color="auto" w:fill="F1F1F1" w:themeFill="accent1" w:themeFillTint="66"/>
          </w:tcPr>
          <w:p w:rsidR="00F6418D" w:rsidRDefault="00F6418D" w:rsidP="007B34E4">
            <w:pPr>
              <w:ind w:firstLine="0"/>
              <w:jc w:val="center"/>
              <w:rPr>
                <w:lang w:val="en-US"/>
              </w:rPr>
            </w:pPr>
            <w:r>
              <w:rPr>
                <w:lang w:val="en-US"/>
              </w:rPr>
              <w:t>Wiki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10</w:t>
            </w:r>
          </w:p>
        </w:tc>
      </w:tr>
      <w:tr w:rsidR="00F6418D" w:rsidTr="009039CD">
        <w:trPr>
          <w:trHeight w:val="600"/>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Presentation</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20</w:t>
            </w:r>
          </w:p>
        </w:tc>
        <w:tc>
          <w:tcPr>
            <w:tcW w:w="1847" w:type="dxa"/>
            <w:shd w:val="clear" w:color="auto" w:fill="F8F8F8" w:themeFill="accent1" w:themeFillTint="33"/>
          </w:tcPr>
          <w:p w:rsidR="00F6418D" w:rsidRDefault="00F6418D" w:rsidP="007B34E4">
            <w:pPr>
              <w:ind w:firstLine="0"/>
              <w:jc w:val="center"/>
              <w:rPr>
                <w:lang w:val="en-US"/>
              </w:rPr>
            </w:pPr>
          </w:p>
        </w:tc>
      </w:tr>
      <w:tr w:rsidR="00F6418D" w:rsidTr="009039CD">
        <w:trPr>
          <w:trHeight w:val="894"/>
        </w:trPr>
        <w:tc>
          <w:tcPr>
            <w:tcW w:w="1844" w:type="dxa"/>
            <w:shd w:val="clear" w:color="auto" w:fill="F1F1F1" w:themeFill="accent1" w:themeFillTint="66"/>
          </w:tcPr>
          <w:p w:rsidR="00F6418D" w:rsidRDefault="00F6418D" w:rsidP="007B34E4">
            <w:pPr>
              <w:ind w:firstLine="0"/>
              <w:jc w:val="center"/>
              <w:rPr>
                <w:lang w:val="en-US"/>
              </w:rPr>
            </w:pPr>
            <w:r>
              <w:rPr>
                <w:lang w:val="en-US"/>
              </w:rPr>
              <w:t>2</w:t>
            </w:r>
          </w:p>
        </w:tc>
        <w:tc>
          <w:tcPr>
            <w:tcW w:w="1875" w:type="dxa"/>
            <w:gridSpan w:val="2"/>
            <w:shd w:val="clear" w:color="auto" w:fill="F1F1F1" w:themeFill="accent1" w:themeFillTint="66"/>
          </w:tcPr>
          <w:p w:rsidR="00F6418D" w:rsidRDefault="00F6418D" w:rsidP="007B34E4">
            <w:pPr>
              <w:ind w:firstLine="0"/>
              <w:jc w:val="center"/>
              <w:rPr>
                <w:lang w:val="en-US"/>
              </w:rPr>
            </w:pPr>
            <w:r>
              <w:rPr>
                <w:lang w:val="en-US"/>
              </w:rPr>
              <w:t>History &amp; Theories</w:t>
            </w:r>
          </w:p>
        </w:tc>
        <w:tc>
          <w:tcPr>
            <w:tcW w:w="1860" w:type="dxa"/>
            <w:shd w:val="clear" w:color="auto" w:fill="F1F1F1" w:themeFill="accent1" w:themeFillTint="66"/>
          </w:tcPr>
          <w:p w:rsidR="00F6418D" w:rsidRDefault="00F6418D" w:rsidP="007B34E4">
            <w:pPr>
              <w:ind w:firstLine="0"/>
              <w:jc w:val="center"/>
              <w:rPr>
                <w:lang w:val="en-US"/>
              </w:rPr>
            </w:pPr>
            <w:r>
              <w:rPr>
                <w:lang w:val="en-US"/>
              </w:rPr>
              <w:t>Brief Paper</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20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24</w:t>
            </w:r>
          </w:p>
        </w:tc>
      </w:tr>
      <w:tr w:rsidR="00F6418D" w:rsidTr="009039CD">
        <w:trPr>
          <w:trHeight w:val="465"/>
        </w:trPr>
        <w:tc>
          <w:tcPr>
            <w:tcW w:w="9286" w:type="dxa"/>
            <w:gridSpan w:val="7"/>
            <w:shd w:val="clear" w:color="auto" w:fill="F8F8F8" w:themeFill="accent1" w:themeFillTint="33"/>
          </w:tcPr>
          <w:p w:rsidR="00F6418D" w:rsidRDefault="00F6418D" w:rsidP="007B34E4">
            <w:pPr>
              <w:ind w:firstLine="0"/>
              <w:jc w:val="center"/>
              <w:rPr>
                <w:lang w:val="en-US"/>
              </w:rPr>
            </w:pPr>
            <w:r>
              <w:rPr>
                <w:lang w:val="en-US"/>
              </w:rPr>
              <w:t>Spring Break</w:t>
            </w:r>
          </w:p>
        </w:tc>
      </w:tr>
      <w:tr w:rsidR="00F6418D" w:rsidTr="009039CD">
        <w:trPr>
          <w:trHeight w:val="885"/>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3</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Distance Learnes</w:t>
            </w:r>
          </w:p>
        </w:tc>
        <w:tc>
          <w:tcPr>
            <w:tcW w:w="1860" w:type="dxa"/>
            <w:shd w:val="clear" w:color="auto" w:fill="F1F1F1" w:themeFill="accent1" w:themeFillTint="66"/>
          </w:tcPr>
          <w:p w:rsidR="00F6418D" w:rsidRDefault="00F6418D" w:rsidP="007B34E4">
            <w:pPr>
              <w:ind w:firstLine="0"/>
              <w:jc w:val="center"/>
              <w:rPr>
                <w:lang w:val="en-US"/>
              </w:rPr>
            </w:pPr>
            <w:r>
              <w:rPr>
                <w:lang w:val="en-US"/>
              </w:rPr>
              <w:t>Ciscussion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April 7</w:t>
            </w:r>
          </w:p>
        </w:tc>
      </w:tr>
      <w:tr w:rsidR="00F6418D" w:rsidTr="009039CD">
        <w:trPr>
          <w:trHeight w:val="728"/>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Group Project</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50</w:t>
            </w:r>
          </w:p>
        </w:tc>
        <w:tc>
          <w:tcPr>
            <w:tcW w:w="1847" w:type="dxa"/>
            <w:shd w:val="clear" w:color="auto" w:fill="F8F8F8" w:themeFill="accent1" w:themeFillTint="33"/>
          </w:tcPr>
          <w:p w:rsidR="00F6418D" w:rsidRDefault="00F6418D" w:rsidP="007B34E4">
            <w:pPr>
              <w:ind w:firstLine="0"/>
              <w:jc w:val="center"/>
              <w:rPr>
                <w:lang w:val="en-US"/>
              </w:rPr>
            </w:pPr>
            <w:r>
              <w:rPr>
                <w:lang w:val="en-US"/>
              </w:rPr>
              <w:t>April 14</w:t>
            </w:r>
          </w:p>
        </w:tc>
      </w:tr>
      <w:tr w:rsidR="007B34E4" w:rsidTr="009039CD">
        <w:tc>
          <w:tcPr>
            <w:tcW w:w="1859" w:type="dxa"/>
            <w:gridSpan w:val="2"/>
            <w:shd w:val="clear" w:color="auto" w:fill="F1F1F1" w:themeFill="accent1" w:themeFillTint="66"/>
          </w:tcPr>
          <w:p w:rsidR="00A656B8" w:rsidRDefault="00F6418D" w:rsidP="007B34E4">
            <w:pPr>
              <w:ind w:firstLine="0"/>
              <w:jc w:val="center"/>
              <w:rPr>
                <w:lang w:val="en-US"/>
              </w:rPr>
            </w:pPr>
            <w:r>
              <w:rPr>
                <w:lang w:val="en-US"/>
              </w:rPr>
              <w:t>4</w:t>
            </w:r>
          </w:p>
        </w:tc>
        <w:tc>
          <w:tcPr>
            <w:tcW w:w="1860" w:type="dxa"/>
            <w:shd w:val="clear" w:color="auto" w:fill="F1F1F1" w:themeFill="accent1" w:themeFillTint="66"/>
          </w:tcPr>
          <w:p w:rsidR="00A656B8" w:rsidRDefault="00F6418D" w:rsidP="007B34E4">
            <w:pPr>
              <w:ind w:firstLine="0"/>
              <w:jc w:val="center"/>
              <w:rPr>
                <w:lang w:val="en-US"/>
              </w:rPr>
            </w:pPr>
            <w:r>
              <w:rPr>
                <w:lang w:val="en-US"/>
              </w:rPr>
              <w:t>Media Selection</w:t>
            </w:r>
          </w:p>
        </w:tc>
        <w:tc>
          <w:tcPr>
            <w:tcW w:w="1860" w:type="dxa"/>
            <w:shd w:val="clear" w:color="auto" w:fill="F1F1F1" w:themeFill="accent1" w:themeFillTint="66"/>
          </w:tcPr>
          <w:p w:rsidR="00A656B8" w:rsidRDefault="00F6418D" w:rsidP="007B34E4">
            <w:pPr>
              <w:ind w:firstLine="0"/>
              <w:jc w:val="center"/>
              <w:rPr>
                <w:lang w:val="en-US"/>
              </w:rPr>
            </w:pPr>
            <w:r>
              <w:rPr>
                <w:lang w:val="en-US"/>
              </w:rPr>
              <w:t>Blog #1</w:t>
            </w:r>
          </w:p>
        </w:tc>
        <w:tc>
          <w:tcPr>
            <w:tcW w:w="1852" w:type="dxa"/>
            <w:shd w:val="clear" w:color="auto" w:fill="F1F1F1" w:themeFill="accent1" w:themeFillTint="66"/>
          </w:tcPr>
          <w:p w:rsidR="00A656B8" w:rsidRDefault="00F6418D" w:rsidP="007B34E4">
            <w:pPr>
              <w:ind w:firstLine="0"/>
              <w:jc w:val="center"/>
              <w:rPr>
                <w:lang w:val="en-US"/>
              </w:rPr>
            </w:pPr>
            <w:r>
              <w:rPr>
                <w:lang w:val="en-US"/>
              </w:rPr>
              <w:t>10</w:t>
            </w:r>
          </w:p>
        </w:tc>
        <w:tc>
          <w:tcPr>
            <w:tcW w:w="1855" w:type="dxa"/>
            <w:gridSpan w:val="2"/>
            <w:shd w:val="clear" w:color="auto" w:fill="F1F1F1" w:themeFill="accent1" w:themeFillTint="66"/>
          </w:tcPr>
          <w:p w:rsidR="00A656B8" w:rsidRDefault="00F6418D" w:rsidP="007B34E4">
            <w:pPr>
              <w:ind w:firstLine="0"/>
              <w:jc w:val="center"/>
              <w:rPr>
                <w:lang w:val="en-US"/>
              </w:rPr>
            </w:pPr>
            <w:r>
              <w:rPr>
                <w:lang w:val="en-US"/>
              </w:rPr>
              <w:t>April 21</w:t>
            </w:r>
          </w:p>
        </w:tc>
      </w:tr>
    </w:tbl>
    <w:p w:rsidR="00906D96" w:rsidRDefault="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26" w:name="_Toc509867111"/>
      <w:bookmarkStart w:id="27" w:name="_Toc509868335"/>
      <w:r w:rsidRPr="00047BF5">
        <w:rPr>
          <w:rFonts w:ascii="Arial" w:hAnsi="Arial"/>
          <w:color w:val="FF0000"/>
          <w:sz w:val="34"/>
          <w:lang w:val="en-US"/>
        </w:rPr>
        <w:lastRenderedPageBreak/>
        <w:t>Individual ecology</w:t>
      </w:r>
      <w:bookmarkEnd w:id="26"/>
      <w:bookmarkEnd w:id="27"/>
    </w:p>
    <w:p w:rsidR="00906D96" w:rsidRPr="00906D96" w:rsidRDefault="00906D96" w:rsidP="00906D96">
      <w:pPr>
        <w:rPr>
          <w:lang w:val="en-US"/>
        </w:rPr>
      </w:pPr>
      <w:r w:rsidRPr="00906D96">
        <w:rPr>
          <w:lang w:val="en-US"/>
        </w:rPr>
        <w:t>See also: Life history theory, Ecophysiology, and Metabolic theory of ecology</w:t>
      </w:r>
    </w:p>
    <w:p w:rsidR="009223B1" w:rsidRDefault="00906D96" w:rsidP="00906D96">
      <w:pPr>
        <w:rPr>
          <w:lang w:val="en-US"/>
        </w:rPr>
      </w:pPr>
      <w:r w:rsidRPr="00906D96">
        <w:rPr>
          <w:lang w:val="en-US"/>
        </w:rPr>
        <w:t>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w:t>
      </w:r>
      <w:r>
        <w:rPr>
          <w:lang w:val="en-US"/>
        </w:rPr>
        <w:t>ght deciduous trees and shrubs.</w:t>
      </w:r>
      <w:r w:rsidRPr="00906D96">
        <w:rPr>
          <w:lang w:val="en-US"/>
        </w:rPr>
        <w:t xml:space="preserve">One set of characteristics relate to body size and temperature. </w:t>
      </w:r>
    </w:p>
    <w:p w:rsidR="009223B1" w:rsidRPr="004A5F0B" w:rsidRDefault="00B364BA" w:rsidP="007D0ABA">
      <w:pPr>
        <w:pStyle w:val="Heading2"/>
        <w:rPr>
          <w:color w:val="0070C0"/>
          <w:lang w:val="en-US"/>
        </w:rPr>
      </w:pPr>
      <w:bookmarkStart w:id="28" w:name="_Toc509867112"/>
      <w:bookmarkStart w:id="29" w:name="_Toc509868336"/>
      <w:r w:rsidRPr="004A5F0B">
        <w:rPr>
          <w:noProof/>
          <w:color w:val="0070C0"/>
          <w:lang w:eastAsia="el-GR"/>
        </w:rPr>
        <w:drawing>
          <wp:inline distT="0" distB="0" distL="0" distR="0" wp14:anchorId="1AA2EE4B" wp14:editId="779C6E36">
            <wp:extent cx="3572510" cy="2566670"/>
            <wp:effectExtent l="0" t="0" r="889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2510" cy="2566670"/>
                    </a:xfrm>
                    <a:prstGeom prst="rect">
                      <a:avLst/>
                    </a:prstGeom>
                    <a:noFill/>
                  </pic:spPr>
                </pic:pic>
              </a:graphicData>
            </a:graphic>
          </wp:inline>
        </w:drawing>
      </w:r>
      <w:r w:rsidR="009223B1" w:rsidRPr="004A5F0B">
        <w:rPr>
          <w:color w:val="0070C0"/>
          <w:lang w:val="en-US"/>
        </w:rPr>
        <w:t>Heading 2</w:t>
      </w:r>
      <w:bookmarkEnd w:id="28"/>
      <w:bookmarkEnd w:id="29"/>
    </w:p>
    <w:p w:rsidR="00906D96" w:rsidRDefault="00906D96" w:rsidP="00906D96">
      <w:pPr>
        <w:rPr>
          <w:lang w:val="en-US"/>
        </w:rPr>
      </w:pPr>
      <w:r w:rsidRPr="00906D96">
        <w:rPr>
          <w:lang w:val="en-US"/>
        </w:rPr>
        <w:t>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w:t>
      </w:r>
      <w:r>
        <w:rPr>
          <w:lang w:val="en-US"/>
        </w:rPr>
        <w:t>ize, and resource uptake rates.</w:t>
      </w:r>
      <w:r w:rsidRPr="00906D96">
        <w:rPr>
          <w:lang w:val="en-US"/>
        </w:rPr>
        <w:t>The traits of organisms are subject to change through acclimation, development, and evolution. For this reason, individuals form a shared focus for ecology and for evolutionary ecology.</w:t>
      </w:r>
    </w:p>
    <w:p w:rsidR="00906D96" w:rsidRDefault="00906D96" w:rsidP="00047BF5">
      <w:pPr>
        <w:pStyle w:val="Heading1"/>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30" w:name="_Toc509867113"/>
      <w:bookmarkStart w:id="31" w:name="_Toc509868337"/>
      <w:r w:rsidRPr="00047BF5">
        <w:rPr>
          <w:rFonts w:ascii="Arial" w:hAnsi="Arial"/>
          <w:color w:val="FF0000"/>
          <w:sz w:val="34"/>
          <w:lang w:val="en-US"/>
        </w:rPr>
        <w:lastRenderedPageBreak/>
        <w:t>Biodiversity</w:t>
      </w:r>
      <w:bookmarkEnd w:id="30"/>
      <w:bookmarkEnd w:id="31"/>
    </w:p>
    <w:p w:rsidR="00906D96" w:rsidRPr="00906D96" w:rsidRDefault="00906D96" w:rsidP="00906D96">
      <w:pPr>
        <w:rPr>
          <w:lang w:val="en-US"/>
        </w:rPr>
      </w:pPr>
      <w:r w:rsidRPr="00906D96">
        <w:rPr>
          <w:lang w:val="en-US"/>
        </w:rPr>
        <w:t>Main article: Biodiversity</w:t>
      </w:r>
    </w:p>
    <w:p w:rsidR="00906D96" w:rsidRPr="00906D96" w:rsidRDefault="00906D96" w:rsidP="00906D96">
      <w:pPr>
        <w:rPr>
          <w:lang w:val="en-US"/>
        </w:rPr>
      </w:pPr>
      <w:r w:rsidRPr="00906D96">
        <w:rPr>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906D96" w:rsidRPr="00906D96" w:rsidRDefault="00906D96" w:rsidP="00906D96">
      <w:pPr>
        <w:rPr>
          <w:lang w:val="en-US"/>
        </w:rPr>
      </w:pPr>
      <w:r w:rsidRPr="00906D96">
        <w:rPr>
          <w:lang w:val="en-US"/>
        </w:rPr>
        <w:t>Noss &amp; Carpenter (1994)[11]:5</w:t>
      </w:r>
    </w:p>
    <w:p w:rsidR="009223B1" w:rsidRDefault="00906D96" w:rsidP="00906D96">
      <w:pPr>
        <w:rPr>
          <w:lang w:val="en-US"/>
        </w:rPr>
      </w:pPr>
      <w:r w:rsidRPr="00906D96">
        <w:rPr>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w:t>
      </w:r>
    </w:p>
    <w:p w:rsidR="009223B1" w:rsidRPr="004A5F0B" w:rsidRDefault="009223B1" w:rsidP="007D0ABA">
      <w:pPr>
        <w:pStyle w:val="Heading2"/>
        <w:rPr>
          <w:color w:val="0070C0"/>
          <w:lang w:val="en-US"/>
        </w:rPr>
      </w:pPr>
      <w:bookmarkStart w:id="32" w:name="_Toc509867114"/>
      <w:bookmarkStart w:id="33" w:name="_Toc509868338"/>
      <w:r w:rsidRPr="004A5F0B">
        <w:rPr>
          <w:color w:val="0070C0"/>
          <w:lang w:val="en-US"/>
        </w:rPr>
        <w:t>Heading  2</w:t>
      </w:r>
      <w:bookmarkEnd w:id="32"/>
      <w:bookmarkEnd w:id="33"/>
    </w:p>
    <w:p w:rsidR="00891DF5" w:rsidRDefault="00906D96" w:rsidP="00906D96">
      <w:pPr>
        <w:rPr>
          <w:lang w:val="en-US"/>
        </w:rPr>
      </w:pPr>
      <w:r w:rsidRPr="00906D96">
        <w:rPr>
          <w:lang w:val="en-US"/>
        </w:rPr>
        <w:t>[14][17][18]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891DF5" w:rsidRDefault="00891DF5">
      <w:pPr>
        <w:spacing w:before="0" w:after="200" w:line="276" w:lineRule="auto"/>
        <w:ind w:firstLine="0"/>
        <w:rPr>
          <w:lang w:val="en-US"/>
        </w:rPr>
      </w:pPr>
      <w:r>
        <w:rPr>
          <w:lang w:val="en-US"/>
        </w:rPr>
        <w:br w:type="page"/>
      </w:r>
    </w:p>
    <w:p w:rsidR="00BD66EC" w:rsidRPr="00BD66EC" w:rsidRDefault="00BD66EC" w:rsidP="00CB1732">
      <w:pPr>
        <w:pStyle w:val="Heading1"/>
        <w:jc w:val="center"/>
        <w:rPr>
          <w:noProof/>
          <w:lang w:eastAsia="el-GR"/>
        </w:rPr>
      </w:pPr>
      <w:bookmarkStart w:id="34" w:name="_Toc509868339"/>
      <w:r w:rsidRPr="00BD66EC">
        <w:rPr>
          <w:noProof/>
          <w:lang w:eastAsia="el-GR"/>
        </w:rPr>
        <w:lastRenderedPageBreak/>
        <w:t>Η ΟΙΚΟΓΕΝΕΙΑ ΜΟΥ</w:t>
      </w:r>
      <w:bookmarkEnd w:id="34"/>
    </w:p>
    <w:p w:rsidR="007125D5" w:rsidRPr="00906D96" w:rsidRDefault="00891DF5" w:rsidP="00906D96">
      <w:pPr>
        <w:rPr>
          <w:lang w:val="en-US"/>
        </w:rPr>
      </w:pPr>
      <w:r>
        <w:rPr>
          <w:noProof/>
          <w:lang w:eastAsia="el-GR"/>
        </w:rPr>
        <w:drawing>
          <wp:inline distT="0" distB="0" distL="0" distR="0">
            <wp:extent cx="5791200" cy="30289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7125D5" w:rsidRPr="00906D96" w:rsidSect="00D63D0C">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BF5" w:rsidRDefault="00296BF5" w:rsidP="0052558A">
      <w:pPr>
        <w:spacing w:before="0" w:after="0" w:line="240" w:lineRule="auto"/>
      </w:pPr>
      <w:r>
        <w:separator/>
      </w:r>
    </w:p>
  </w:endnote>
  <w:endnote w:type="continuationSeparator" w:id="0">
    <w:p w:rsidR="00296BF5" w:rsidRDefault="00296BF5" w:rsidP="005255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8E6" w:rsidRDefault="005048E6">
    <w:pPr>
      <w:pStyle w:val="Footer"/>
      <w:pBdr>
        <w:top w:val="thinThickSmallGap" w:sz="24" w:space="1" w:color="585858" w:themeColor="accent2" w:themeShade="7F"/>
      </w:pBdr>
      <w:rPr>
        <w:rFonts w:asciiTheme="majorHAnsi" w:eastAsiaTheme="majorEastAsia" w:hAnsiTheme="majorHAnsi" w:cstheme="majorBidi"/>
      </w:rPr>
    </w:pPr>
    <w:r>
      <w:rPr>
        <w:rFonts w:asciiTheme="majorHAnsi" w:eastAsiaTheme="majorEastAsia" w:hAnsiTheme="majorHAnsi" w:cstheme="majorBidi"/>
      </w:rPr>
      <w:t>Λήμματα από 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391589" w:rsidRPr="0039158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FB08FA" w:rsidRDefault="00FB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BF5" w:rsidRDefault="00296BF5" w:rsidP="0052558A">
      <w:pPr>
        <w:spacing w:before="0" w:after="0" w:line="240" w:lineRule="auto"/>
      </w:pPr>
      <w:r>
        <w:separator/>
      </w:r>
    </w:p>
  </w:footnote>
  <w:footnote w:type="continuationSeparator" w:id="0">
    <w:p w:rsidR="00296BF5" w:rsidRDefault="00296BF5" w:rsidP="0052558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FB08FA" w:rsidRDefault="005048E6" w:rsidP="005048E6">
        <w:pPr>
          <w:pStyle w:val="Header"/>
          <w:pBdr>
            <w:bottom w:val="thickThinSmallGap" w:sz="24" w:space="1" w:color="585858" w:themeColor="accent2" w:themeShade="7F"/>
          </w:pBdr>
          <w:ind w:left="1069" w:firstLine="0"/>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US"/>
          </w:rPr>
          <w:t>Ecology</w:t>
        </w:r>
      </w:p>
    </w:sdtContent>
  </w:sdt>
  <w:p w:rsidR="00145C45" w:rsidRPr="00145C45" w:rsidRDefault="00145C45" w:rsidP="00145C45">
    <w:pPr>
      <w:pStyle w:val="Header"/>
      <w:ind w:left="1069"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F0966"/>
    <w:multiLevelType w:val="hybridMultilevel"/>
    <w:tmpl w:val="641E6372"/>
    <w:lvl w:ilvl="0" w:tplc="45CE4B90">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
    <w:nsid w:val="11616653"/>
    <w:multiLevelType w:val="hybridMultilevel"/>
    <w:tmpl w:val="70E215FA"/>
    <w:lvl w:ilvl="0" w:tplc="DA36EEA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
    <w:nsid w:val="22664D4B"/>
    <w:multiLevelType w:val="hybridMultilevel"/>
    <w:tmpl w:val="49FA61BA"/>
    <w:lvl w:ilvl="0" w:tplc="A8D0A8C0">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42544566"/>
    <w:multiLevelType w:val="hybridMultilevel"/>
    <w:tmpl w:val="8DA6BF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1144E3A"/>
    <w:multiLevelType w:val="hybridMultilevel"/>
    <w:tmpl w:val="64A478D2"/>
    <w:lvl w:ilvl="0" w:tplc="5ECC4E04">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D96"/>
    <w:rsid w:val="00047BF5"/>
    <w:rsid w:val="000B3C29"/>
    <w:rsid w:val="000E1CE3"/>
    <w:rsid w:val="00145C45"/>
    <w:rsid w:val="00296BF5"/>
    <w:rsid w:val="002B330A"/>
    <w:rsid w:val="00391589"/>
    <w:rsid w:val="004A5F0B"/>
    <w:rsid w:val="004A71B4"/>
    <w:rsid w:val="005048E6"/>
    <w:rsid w:val="0052558A"/>
    <w:rsid w:val="00530CB5"/>
    <w:rsid w:val="00550DE1"/>
    <w:rsid w:val="005707E9"/>
    <w:rsid w:val="00590269"/>
    <w:rsid w:val="007125D5"/>
    <w:rsid w:val="007B34E4"/>
    <w:rsid w:val="007D0ABA"/>
    <w:rsid w:val="007D3661"/>
    <w:rsid w:val="00891DF5"/>
    <w:rsid w:val="009039CD"/>
    <w:rsid w:val="00906D96"/>
    <w:rsid w:val="009223B1"/>
    <w:rsid w:val="009E2F6C"/>
    <w:rsid w:val="00A21354"/>
    <w:rsid w:val="00A656B8"/>
    <w:rsid w:val="00AC2737"/>
    <w:rsid w:val="00AD47AB"/>
    <w:rsid w:val="00B364BA"/>
    <w:rsid w:val="00B65701"/>
    <w:rsid w:val="00BD66EC"/>
    <w:rsid w:val="00CB1732"/>
    <w:rsid w:val="00D52669"/>
    <w:rsid w:val="00D63D0C"/>
    <w:rsid w:val="00E86CED"/>
    <w:rsid w:val="00F6418D"/>
    <w:rsid w:val="00FB08FA"/>
    <w:rsid w:val="00FE1280"/>
    <w:rsid w:val="00FE51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58A"/>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047BF5"/>
    <w:pPr>
      <w:keepNext/>
      <w:keepLines/>
      <w:spacing w:before="480" w:after="38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unhideWhenUsed/>
    <w:qFormat/>
    <w:rsid w:val="00550DE1"/>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BF5"/>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rsid w:val="00550DE1"/>
    <w:rPr>
      <w:rFonts w:asciiTheme="majorHAnsi" w:eastAsiaTheme="majorEastAsia" w:hAnsiTheme="majorHAnsi" w:cstheme="majorBidi"/>
      <w:b/>
      <w:bCs/>
      <w:color w:val="DDDDDD" w:themeColor="accent1"/>
      <w:sz w:val="26"/>
      <w:szCs w:val="26"/>
    </w:rPr>
  </w:style>
  <w:style w:type="paragraph" w:styleId="Header">
    <w:name w:val="header"/>
    <w:basedOn w:val="Normal"/>
    <w:link w:val="HeaderChar"/>
    <w:uiPriority w:val="99"/>
    <w:unhideWhenUsed/>
    <w:rsid w:val="0052558A"/>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52558A"/>
    <w:rPr>
      <w:rFonts w:ascii="Times New Roman" w:hAnsi="Times New Roman"/>
    </w:rPr>
  </w:style>
  <w:style w:type="paragraph" w:styleId="Footer">
    <w:name w:val="footer"/>
    <w:basedOn w:val="Normal"/>
    <w:link w:val="FooterChar"/>
    <w:uiPriority w:val="99"/>
    <w:unhideWhenUsed/>
    <w:rsid w:val="0052558A"/>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52558A"/>
    <w:rPr>
      <w:rFonts w:ascii="Times New Roman" w:hAnsi="Times New Roman"/>
    </w:rPr>
  </w:style>
  <w:style w:type="paragraph" w:styleId="BalloonText">
    <w:name w:val="Balloon Text"/>
    <w:basedOn w:val="Normal"/>
    <w:link w:val="BalloonTextChar"/>
    <w:uiPriority w:val="99"/>
    <w:semiHidden/>
    <w:unhideWhenUsed/>
    <w:rsid w:val="0052558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58A"/>
    <w:rPr>
      <w:rFonts w:ascii="Tahoma" w:hAnsi="Tahoma" w:cs="Tahoma"/>
      <w:sz w:val="16"/>
      <w:szCs w:val="16"/>
    </w:rPr>
  </w:style>
  <w:style w:type="table" w:styleId="TableGrid">
    <w:name w:val="Table Grid"/>
    <w:basedOn w:val="TableNormal"/>
    <w:uiPriority w:val="59"/>
    <w:rsid w:val="00A6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E2F6C"/>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9E2F6C"/>
    <w:pPr>
      <w:spacing w:after="100"/>
    </w:pPr>
  </w:style>
  <w:style w:type="paragraph" w:styleId="TOC2">
    <w:name w:val="toc 2"/>
    <w:basedOn w:val="Normal"/>
    <w:next w:val="Normal"/>
    <w:autoRedefine/>
    <w:uiPriority w:val="39"/>
    <w:unhideWhenUsed/>
    <w:rsid w:val="009E2F6C"/>
    <w:pPr>
      <w:spacing w:after="100"/>
      <w:ind w:left="220"/>
    </w:pPr>
  </w:style>
  <w:style w:type="character" w:styleId="Hyperlink">
    <w:name w:val="Hyperlink"/>
    <w:basedOn w:val="DefaultParagraphFont"/>
    <w:uiPriority w:val="99"/>
    <w:unhideWhenUsed/>
    <w:rsid w:val="009E2F6C"/>
    <w:rPr>
      <w:color w:val="5F5F5F" w:themeColor="hyperlink"/>
      <w:u w:val="single"/>
    </w:rPr>
  </w:style>
  <w:style w:type="paragraph" w:styleId="Revision">
    <w:name w:val="Revision"/>
    <w:hidden/>
    <w:uiPriority w:val="99"/>
    <w:semiHidden/>
    <w:rsid w:val="00A21354"/>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58A"/>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047BF5"/>
    <w:pPr>
      <w:keepNext/>
      <w:keepLines/>
      <w:spacing w:before="480" w:after="38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unhideWhenUsed/>
    <w:qFormat/>
    <w:rsid w:val="00550DE1"/>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BF5"/>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rsid w:val="00550DE1"/>
    <w:rPr>
      <w:rFonts w:asciiTheme="majorHAnsi" w:eastAsiaTheme="majorEastAsia" w:hAnsiTheme="majorHAnsi" w:cstheme="majorBidi"/>
      <w:b/>
      <w:bCs/>
      <w:color w:val="DDDDDD" w:themeColor="accent1"/>
      <w:sz w:val="26"/>
      <w:szCs w:val="26"/>
    </w:rPr>
  </w:style>
  <w:style w:type="paragraph" w:styleId="Header">
    <w:name w:val="header"/>
    <w:basedOn w:val="Normal"/>
    <w:link w:val="HeaderChar"/>
    <w:uiPriority w:val="99"/>
    <w:unhideWhenUsed/>
    <w:rsid w:val="0052558A"/>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52558A"/>
    <w:rPr>
      <w:rFonts w:ascii="Times New Roman" w:hAnsi="Times New Roman"/>
    </w:rPr>
  </w:style>
  <w:style w:type="paragraph" w:styleId="Footer">
    <w:name w:val="footer"/>
    <w:basedOn w:val="Normal"/>
    <w:link w:val="FooterChar"/>
    <w:uiPriority w:val="99"/>
    <w:unhideWhenUsed/>
    <w:rsid w:val="0052558A"/>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52558A"/>
    <w:rPr>
      <w:rFonts w:ascii="Times New Roman" w:hAnsi="Times New Roman"/>
    </w:rPr>
  </w:style>
  <w:style w:type="paragraph" w:styleId="BalloonText">
    <w:name w:val="Balloon Text"/>
    <w:basedOn w:val="Normal"/>
    <w:link w:val="BalloonTextChar"/>
    <w:uiPriority w:val="99"/>
    <w:semiHidden/>
    <w:unhideWhenUsed/>
    <w:rsid w:val="0052558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58A"/>
    <w:rPr>
      <w:rFonts w:ascii="Tahoma" w:hAnsi="Tahoma" w:cs="Tahoma"/>
      <w:sz w:val="16"/>
      <w:szCs w:val="16"/>
    </w:rPr>
  </w:style>
  <w:style w:type="table" w:styleId="TableGrid">
    <w:name w:val="Table Grid"/>
    <w:basedOn w:val="TableNormal"/>
    <w:uiPriority w:val="59"/>
    <w:rsid w:val="00A6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E2F6C"/>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9E2F6C"/>
    <w:pPr>
      <w:spacing w:after="100"/>
    </w:pPr>
  </w:style>
  <w:style w:type="paragraph" w:styleId="TOC2">
    <w:name w:val="toc 2"/>
    <w:basedOn w:val="Normal"/>
    <w:next w:val="Normal"/>
    <w:autoRedefine/>
    <w:uiPriority w:val="39"/>
    <w:unhideWhenUsed/>
    <w:rsid w:val="009E2F6C"/>
    <w:pPr>
      <w:spacing w:after="100"/>
      <w:ind w:left="220"/>
    </w:pPr>
  </w:style>
  <w:style w:type="character" w:styleId="Hyperlink">
    <w:name w:val="Hyperlink"/>
    <w:basedOn w:val="DefaultParagraphFont"/>
    <w:uiPriority w:val="99"/>
    <w:unhideWhenUsed/>
    <w:rsid w:val="009E2F6C"/>
    <w:rPr>
      <w:color w:val="5F5F5F" w:themeColor="hyperlink"/>
      <w:u w:val="single"/>
    </w:rPr>
  </w:style>
  <w:style w:type="paragraph" w:styleId="Revision">
    <w:name w:val="Revision"/>
    <w:hidden/>
    <w:uiPriority w:val="99"/>
    <w:semiHidden/>
    <w:rsid w:val="00A21354"/>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5ABE62-A544-41D1-8206-B32F8339ECE8}"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FC015CFD-CF9D-450C-BA05-D6794A2E878E}">
      <dgm:prSet phldrT="[Text]"/>
      <dgm:spPr/>
      <dgm:t>
        <a:bodyPr/>
        <a:lstStyle/>
        <a:p>
          <a:r>
            <a:rPr lang="el-GR">
              <a:solidFill>
                <a:srgbClr val="7030A0"/>
              </a:solidFill>
            </a:rPr>
            <a:t>ΚΑΤΕΡΙΝΑ</a:t>
          </a:r>
        </a:p>
      </dgm:t>
    </dgm:pt>
    <dgm:pt modelId="{29832C5C-A071-4006-975E-087ACE33B132}" type="parTrans" cxnId="{77F44FBF-EBC5-4064-A801-F7FD3EED338A}">
      <dgm:prSet/>
      <dgm:spPr/>
      <dgm:t>
        <a:bodyPr/>
        <a:lstStyle/>
        <a:p>
          <a:endParaRPr lang="el-GR">
            <a:solidFill>
              <a:srgbClr val="7030A0"/>
            </a:solidFill>
          </a:endParaRPr>
        </a:p>
      </dgm:t>
    </dgm:pt>
    <dgm:pt modelId="{AD678CD8-D746-4551-AD00-CE9FC04E92A5}" type="sibTrans" cxnId="{77F44FBF-EBC5-4064-A801-F7FD3EED338A}">
      <dgm:prSet/>
      <dgm:spPr/>
      <dgm:t>
        <a:bodyPr/>
        <a:lstStyle/>
        <a:p>
          <a:endParaRPr lang="el-GR">
            <a:solidFill>
              <a:srgbClr val="7030A0"/>
            </a:solidFill>
          </a:endParaRPr>
        </a:p>
      </dgm:t>
    </dgm:pt>
    <dgm:pt modelId="{49ED26F1-B5C3-4647-A1DB-980F1A167BD3}">
      <dgm:prSet phldrT="[Text]"/>
      <dgm:spPr/>
      <dgm:t>
        <a:bodyPr/>
        <a:lstStyle/>
        <a:p>
          <a:r>
            <a:rPr lang="el-GR">
              <a:solidFill>
                <a:srgbClr val="7030A0"/>
              </a:solidFill>
            </a:rPr>
            <a:t>ΕΛΕΝΗ</a:t>
          </a:r>
        </a:p>
      </dgm:t>
    </dgm:pt>
    <dgm:pt modelId="{4A4F5D43-FE1A-43D2-BFFF-E9CC239413EB}" type="parTrans" cxnId="{0074E75C-BF04-4E85-A762-47DFCE0A697A}">
      <dgm:prSet/>
      <dgm:spPr/>
      <dgm:t>
        <a:bodyPr/>
        <a:lstStyle/>
        <a:p>
          <a:endParaRPr lang="el-GR">
            <a:solidFill>
              <a:srgbClr val="7030A0"/>
            </a:solidFill>
          </a:endParaRPr>
        </a:p>
      </dgm:t>
    </dgm:pt>
    <dgm:pt modelId="{7F2CD401-2386-4D58-A560-D7D504BD5C0E}" type="sibTrans" cxnId="{0074E75C-BF04-4E85-A762-47DFCE0A697A}">
      <dgm:prSet/>
      <dgm:spPr/>
      <dgm:t>
        <a:bodyPr/>
        <a:lstStyle/>
        <a:p>
          <a:endParaRPr lang="el-GR">
            <a:solidFill>
              <a:srgbClr val="7030A0"/>
            </a:solidFill>
          </a:endParaRPr>
        </a:p>
      </dgm:t>
    </dgm:pt>
    <dgm:pt modelId="{9AB1E622-6E81-4DC3-AB5D-9F672F379309}">
      <dgm:prSet phldrT="[Text]"/>
      <dgm:spPr/>
      <dgm:t>
        <a:bodyPr/>
        <a:lstStyle/>
        <a:p>
          <a:r>
            <a:rPr lang="el-GR">
              <a:solidFill>
                <a:srgbClr val="7030A0"/>
              </a:solidFill>
            </a:rPr>
            <a:t>ΒΑΓΓΕΛΗΣ</a:t>
          </a:r>
        </a:p>
      </dgm:t>
    </dgm:pt>
    <dgm:pt modelId="{F46DC74F-0A7C-49FE-9FE9-46DAF44606CD}" type="parTrans" cxnId="{0DAD9DA9-5E54-4AFC-B87B-A520C21B0F77}">
      <dgm:prSet/>
      <dgm:spPr/>
      <dgm:t>
        <a:bodyPr/>
        <a:lstStyle/>
        <a:p>
          <a:endParaRPr lang="el-GR">
            <a:solidFill>
              <a:srgbClr val="7030A0"/>
            </a:solidFill>
          </a:endParaRPr>
        </a:p>
      </dgm:t>
    </dgm:pt>
    <dgm:pt modelId="{7614D6D1-49FB-4D93-A15B-42B103FC7479}" type="sibTrans" cxnId="{0DAD9DA9-5E54-4AFC-B87B-A520C21B0F77}">
      <dgm:prSet/>
      <dgm:spPr/>
      <dgm:t>
        <a:bodyPr/>
        <a:lstStyle/>
        <a:p>
          <a:endParaRPr lang="el-GR">
            <a:solidFill>
              <a:srgbClr val="7030A0"/>
            </a:solidFill>
          </a:endParaRPr>
        </a:p>
      </dgm:t>
    </dgm:pt>
    <dgm:pt modelId="{486A5426-1D1F-4CB8-AABC-F802CF1A60F2}">
      <dgm:prSet phldrT="[Text]"/>
      <dgm:spPr/>
      <dgm:t>
        <a:bodyPr/>
        <a:lstStyle/>
        <a:p>
          <a:r>
            <a:rPr lang="el-GR">
              <a:solidFill>
                <a:srgbClr val="7030A0"/>
              </a:solidFill>
            </a:rPr>
            <a:t>ΜΑΡΙΑ</a:t>
          </a:r>
        </a:p>
      </dgm:t>
    </dgm:pt>
    <dgm:pt modelId="{BA4BD2E1-EC3B-4C14-A2F3-062D585FBA1D}" type="parTrans" cxnId="{39C9460D-C5BB-4744-9933-7CC69EEBFF13}">
      <dgm:prSet/>
      <dgm:spPr/>
      <dgm:t>
        <a:bodyPr/>
        <a:lstStyle/>
        <a:p>
          <a:endParaRPr lang="el-GR">
            <a:solidFill>
              <a:srgbClr val="7030A0"/>
            </a:solidFill>
          </a:endParaRPr>
        </a:p>
      </dgm:t>
    </dgm:pt>
    <dgm:pt modelId="{FF6A756B-43A9-4A77-90D3-5138D798CCB4}" type="sibTrans" cxnId="{39C9460D-C5BB-4744-9933-7CC69EEBFF13}">
      <dgm:prSet/>
      <dgm:spPr/>
      <dgm:t>
        <a:bodyPr/>
        <a:lstStyle/>
        <a:p>
          <a:endParaRPr lang="el-GR">
            <a:solidFill>
              <a:srgbClr val="7030A0"/>
            </a:solidFill>
          </a:endParaRPr>
        </a:p>
      </dgm:t>
    </dgm:pt>
    <dgm:pt modelId="{FFB862A3-70AE-4C2D-B932-92DB84420748}">
      <dgm:prSet phldrT="[Text]"/>
      <dgm:spPr/>
      <dgm:t>
        <a:bodyPr/>
        <a:lstStyle/>
        <a:p>
          <a:r>
            <a:rPr lang="el-GR">
              <a:solidFill>
                <a:srgbClr val="7030A0"/>
              </a:solidFill>
            </a:rPr>
            <a:t>ΕΓΓΟΝΙΑ</a:t>
          </a:r>
        </a:p>
      </dgm:t>
    </dgm:pt>
    <dgm:pt modelId="{AED7C838-3C12-416C-8FB8-02310B2C4F25}" type="parTrans" cxnId="{16377976-9EE4-4233-910E-69E732E7AB99}">
      <dgm:prSet/>
      <dgm:spPr/>
      <dgm:t>
        <a:bodyPr/>
        <a:lstStyle/>
        <a:p>
          <a:endParaRPr lang="el-GR">
            <a:solidFill>
              <a:srgbClr val="7030A0"/>
            </a:solidFill>
          </a:endParaRPr>
        </a:p>
      </dgm:t>
    </dgm:pt>
    <dgm:pt modelId="{C980AC18-9C80-4E35-9D0A-3FE60C3EF21D}" type="sibTrans" cxnId="{16377976-9EE4-4233-910E-69E732E7AB99}">
      <dgm:prSet/>
      <dgm:spPr/>
      <dgm:t>
        <a:bodyPr/>
        <a:lstStyle/>
        <a:p>
          <a:endParaRPr lang="el-GR">
            <a:solidFill>
              <a:srgbClr val="7030A0"/>
            </a:solidFill>
          </a:endParaRPr>
        </a:p>
      </dgm:t>
    </dgm:pt>
    <dgm:pt modelId="{E58EE4CC-7189-433D-91C5-FEBA774364CE}">
      <dgm:prSet phldrT="[Text]"/>
      <dgm:spPr/>
      <dgm:t>
        <a:bodyPr/>
        <a:lstStyle/>
        <a:p>
          <a:r>
            <a:rPr lang="el-GR">
              <a:solidFill>
                <a:srgbClr val="7030A0"/>
              </a:solidFill>
            </a:rPr>
            <a:t>ΓΟΝΕΙΣ</a:t>
          </a:r>
        </a:p>
      </dgm:t>
    </dgm:pt>
    <dgm:pt modelId="{7BB27D64-B096-481E-951D-BF7035EF8933}" type="parTrans" cxnId="{DAA045C1-A197-4F2D-944A-864C7AA9A0DD}">
      <dgm:prSet/>
      <dgm:spPr/>
      <dgm:t>
        <a:bodyPr/>
        <a:lstStyle/>
        <a:p>
          <a:endParaRPr lang="el-GR">
            <a:solidFill>
              <a:srgbClr val="7030A0"/>
            </a:solidFill>
          </a:endParaRPr>
        </a:p>
      </dgm:t>
    </dgm:pt>
    <dgm:pt modelId="{96868532-D207-4506-BD5B-3DA39D22A8F4}" type="sibTrans" cxnId="{DAA045C1-A197-4F2D-944A-864C7AA9A0DD}">
      <dgm:prSet/>
      <dgm:spPr/>
      <dgm:t>
        <a:bodyPr/>
        <a:lstStyle/>
        <a:p>
          <a:endParaRPr lang="el-GR">
            <a:solidFill>
              <a:srgbClr val="7030A0"/>
            </a:solidFill>
          </a:endParaRPr>
        </a:p>
      </dgm:t>
    </dgm:pt>
    <dgm:pt modelId="{EAB837B3-B52C-437D-BA47-9DA822C7B26C}">
      <dgm:prSet phldrT="[Text]"/>
      <dgm:spPr/>
      <dgm:t>
        <a:bodyPr/>
        <a:lstStyle/>
        <a:p>
          <a:r>
            <a:rPr lang="el-GR">
              <a:solidFill>
                <a:srgbClr val="7030A0"/>
              </a:solidFill>
            </a:rPr>
            <a:t>ΠΑΠΠΟΥΔΕΣ</a:t>
          </a:r>
        </a:p>
      </dgm:t>
    </dgm:pt>
    <dgm:pt modelId="{CD31ADFA-8751-4590-A3FB-FE5CCDFB5925}" type="parTrans" cxnId="{28ADC82B-76E4-4F67-AE23-DAFB019CDA9E}">
      <dgm:prSet/>
      <dgm:spPr/>
      <dgm:t>
        <a:bodyPr/>
        <a:lstStyle/>
        <a:p>
          <a:endParaRPr lang="el-GR">
            <a:solidFill>
              <a:srgbClr val="7030A0"/>
            </a:solidFill>
          </a:endParaRPr>
        </a:p>
      </dgm:t>
    </dgm:pt>
    <dgm:pt modelId="{05E05079-44FB-40FF-A86D-FB724D4A5996}" type="sibTrans" cxnId="{28ADC82B-76E4-4F67-AE23-DAFB019CDA9E}">
      <dgm:prSet/>
      <dgm:spPr/>
      <dgm:t>
        <a:bodyPr/>
        <a:lstStyle/>
        <a:p>
          <a:endParaRPr lang="el-GR">
            <a:solidFill>
              <a:srgbClr val="7030A0"/>
            </a:solidFill>
          </a:endParaRPr>
        </a:p>
      </dgm:t>
    </dgm:pt>
    <dgm:pt modelId="{9A5BC71D-6471-47F7-9228-5836F9BD6B07}">
      <dgm:prSet phldrT="[Text]"/>
      <dgm:spPr/>
      <dgm:t>
        <a:bodyPr/>
        <a:lstStyle/>
        <a:p>
          <a:r>
            <a:rPr lang="el-GR">
              <a:solidFill>
                <a:srgbClr val="7030A0"/>
              </a:solidFill>
            </a:rPr>
            <a:t>ΔΗΜΗΤΡΗΣ</a:t>
          </a:r>
        </a:p>
      </dgm:t>
    </dgm:pt>
    <dgm:pt modelId="{38A4A940-8CFB-4834-B7AA-C2315A09BF29}" type="parTrans" cxnId="{3026F31D-7651-4427-B78A-FF78B977804C}">
      <dgm:prSet/>
      <dgm:spPr/>
      <dgm:t>
        <a:bodyPr/>
        <a:lstStyle/>
        <a:p>
          <a:endParaRPr lang="el-GR">
            <a:solidFill>
              <a:srgbClr val="7030A0"/>
            </a:solidFill>
          </a:endParaRPr>
        </a:p>
      </dgm:t>
    </dgm:pt>
    <dgm:pt modelId="{475DD9F4-5006-4380-BFA0-E6AE27B02CF9}" type="sibTrans" cxnId="{3026F31D-7651-4427-B78A-FF78B977804C}">
      <dgm:prSet/>
      <dgm:spPr/>
      <dgm:t>
        <a:bodyPr/>
        <a:lstStyle/>
        <a:p>
          <a:endParaRPr lang="el-GR">
            <a:solidFill>
              <a:srgbClr val="7030A0"/>
            </a:solidFill>
          </a:endParaRPr>
        </a:p>
      </dgm:t>
    </dgm:pt>
    <dgm:pt modelId="{21968A7B-987C-45C8-AB54-655F23869632}">
      <dgm:prSet phldrT="[Text]"/>
      <dgm:spPr/>
      <dgm:t>
        <a:bodyPr/>
        <a:lstStyle/>
        <a:p>
          <a:r>
            <a:rPr lang="el-GR">
              <a:solidFill>
                <a:srgbClr val="7030A0"/>
              </a:solidFill>
            </a:rPr>
            <a:t>ΓΙΑΝΝΗΣ</a:t>
          </a:r>
        </a:p>
      </dgm:t>
    </dgm:pt>
    <dgm:pt modelId="{2C23983B-FAE3-409B-B523-9F994813EF5C}" type="parTrans" cxnId="{A817D3FE-629C-428E-8C67-D7FD232D413D}">
      <dgm:prSet/>
      <dgm:spPr/>
      <dgm:t>
        <a:bodyPr/>
        <a:lstStyle/>
        <a:p>
          <a:endParaRPr lang="el-GR">
            <a:solidFill>
              <a:srgbClr val="7030A0"/>
            </a:solidFill>
          </a:endParaRPr>
        </a:p>
      </dgm:t>
    </dgm:pt>
    <dgm:pt modelId="{B59739B5-E2D7-4F20-B611-5959B8BFF62B}" type="sibTrans" cxnId="{A817D3FE-629C-428E-8C67-D7FD232D413D}">
      <dgm:prSet/>
      <dgm:spPr/>
      <dgm:t>
        <a:bodyPr/>
        <a:lstStyle/>
        <a:p>
          <a:endParaRPr lang="el-GR">
            <a:solidFill>
              <a:srgbClr val="7030A0"/>
            </a:solidFill>
          </a:endParaRPr>
        </a:p>
      </dgm:t>
    </dgm:pt>
    <dgm:pt modelId="{2002D0B5-C504-4E24-B6CD-1712AB33DEC1}">
      <dgm:prSet phldrT="[Text]"/>
      <dgm:spPr/>
      <dgm:t>
        <a:bodyPr/>
        <a:lstStyle/>
        <a:p>
          <a:r>
            <a:rPr lang="el-GR">
              <a:solidFill>
                <a:srgbClr val="7030A0"/>
              </a:solidFill>
            </a:rPr>
            <a:t>ΓΙΩΡΓΟΣ</a:t>
          </a:r>
        </a:p>
      </dgm:t>
    </dgm:pt>
    <dgm:pt modelId="{9D0D8194-81A3-4766-929D-6FEB4E9197BB}" type="parTrans" cxnId="{9D23F036-5E65-4CD2-8190-A6150C9D7B33}">
      <dgm:prSet/>
      <dgm:spPr/>
      <dgm:t>
        <a:bodyPr/>
        <a:lstStyle/>
        <a:p>
          <a:endParaRPr lang="el-GR">
            <a:solidFill>
              <a:srgbClr val="7030A0"/>
            </a:solidFill>
          </a:endParaRPr>
        </a:p>
      </dgm:t>
    </dgm:pt>
    <dgm:pt modelId="{05822857-A0A3-4E8D-B34A-96DF6714BF79}" type="sibTrans" cxnId="{9D23F036-5E65-4CD2-8190-A6150C9D7B33}">
      <dgm:prSet/>
      <dgm:spPr/>
      <dgm:t>
        <a:bodyPr/>
        <a:lstStyle/>
        <a:p>
          <a:endParaRPr lang="el-GR">
            <a:solidFill>
              <a:srgbClr val="7030A0"/>
            </a:solidFill>
          </a:endParaRPr>
        </a:p>
      </dgm:t>
    </dgm:pt>
    <dgm:pt modelId="{9CF9AC4E-A0FB-454D-9301-A4364D6399BC}" type="pres">
      <dgm:prSet presAssocID="{CD5ABE62-A544-41D1-8206-B32F8339ECE8}" presName="mainComposite" presStyleCnt="0">
        <dgm:presLayoutVars>
          <dgm:chPref val="1"/>
          <dgm:dir/>
          <dgm:animOne val="branch"/>
          <dgm:animLvl val="lvl"/>
          <dgm:resizeHandles val="exact"/>
        </dgm:presLayoutVars>
      </dgm:prSet>
      <dgm:spPr/>
      <dgm:t>
        <a:bodyPr/>
        <a:lstStyle/>
        <a:p>
          <a:endParaRPr lang="el-GR"/>
        </a:p>
      </dgm:t>
    </dgm:pt>
    <dgm:pt modelId="{ECC21D80-72C1-4F92-B93C-2D892CBF768A}" type="pres">
      <dgm:prSet presAssocID="{CD5ABE62-A544-41D1-8206-B32F8339ECE8}" presName="hierFlow" presStyleCnt="0"/>
      <dgm:spPr/>
    </dgm:pt>
    <dgm:pt modelId="{FCAF587D-5952-43A1-97B6-A9ACD082731C}" type="pres">
      <dgm:prSet presAssocID="{CD5ABE62-A544-41D1-8206-B32F8339ECE8}" presName="firstBuf" presStyleCnt="0"/>
      <dgm:spPr/>
    </dgm:pt>
    <dgm:pt modelId="{D2042B51-9AE5-4AAF-916D-8FBC7307CB80}" type="pres">
      <dgm:prSet presAssocID="{CD5ABE62-A544-41D1-8206-B32F8339ECE8}" presName="hierChild1" presStyleCnt="0">
        <dgm:presLayoutVars>
          <dgm:chPref val="1"/>
          <dgm:animOne val="branch"/>
          <dgm:animLvl val="lvl"/>
        </dgm:presLayoutVars>
      </dgm:prSet>
      <dgm:spPr/>
    </dgm:pt>
    <dgm:pt modelId="{3390982B-67AB-4B95-85D6-71A6A733404F}" type="pres">
      <dgm:prSet presAssocID="{FC015CFD-CF9D-450C-BA05-D6794A2E878E}" presName="Name17" presStyleCnt="0"/>
      <dgm:spPr/>
    </dgm:pt>
    <dgm:pt modelId="{7884A58A-654A-4CE6-8DAD-2ED5407BB14D}" type="pres">
      <dgm:prSet presAssocID="{FC015CFD-CF9D-450C-BA05-D6794A2E878E}" presName="level1Shape" presStyleLbl="node0" presStyleIdx="0" presStyleCnt="1">
        <dgm:presLayoutVars>
          <dgm:chPref val="3"/>
        </dgm:presLayoutVars>
      </dgm:prSet>
      <dgm:spPr/>
      <dgm:t>
        <a:bodyPr/>
        <a:lstStyle/>
        <a:p>
          <a:endParaRPr lang="el-GR"/>
        </a:p>
      </dgm:t>
    </dgm:pt>
    <dgm:pt modelId="{61016891-B842-457A-BC85-A75E17352AD9}" type="pres">
      <dgm:prSet presAssocID="{FC015CFD-CF9D-450C-BA05-D6794A2E878E}" presName="hierChild2" presStyleCnt="0"/>
      <dgm:spPr/>
    </dgm:pt>
    <dgm:pt modelId="{951BD490-73FD-45BA-9426-465DF2C78865}" type="pres">
      <dgm:prSet presAssocID="{4A4F5D43-FE1A-43D2-BFFF-E9CC239413EB}" presName="Name25" presStyleLbl="parChTrans1D2" presStyleIdx="0" presStyleCnt="2"/>
      <dgm:spPr/>
      <dgm:t>
        <a:bodyPr/>
        <a:lstStyle/>
        <a:p>
          <a:endParaRPr lang="el-GR"/>
        </a:p>
      </dgm:t>
    </dgm:pt>
    <dgm:pt modelId="{B5C45907-12DC-4EF2-86F7-72191BDA24C8}" type="pres">
      <dgm:prSet presAssocID="{4A4F5D43-FE1A-43D2-BFFF-E9CC239413EB}" presName="connTx" presStyleLbl="parChTrans1D2" presStyleIdx="0" presStyleCnt="2"/>
      <dgm:spPr/>
      <dgm:t>
        <a:bodyPr/>
        <a:lstStyle/>
        <a:p>
          <a:endParaRPr lang="el-GR"/>
        </a:p>
      </dgm:t>
    </dgm:pt>
    <dgm:pt modelId="{759B2F1E-C2E9-45ED-ADA7-600AB02DD86B}" type="pres">
      <dgm:prSet presAssocID="{49ED26F1-B5C3-4647-A1DB-980F1A167BD3}" presName="Name30" presStyleCnt="0"/>
      <dgm:spPr/>
    </dgm:pt>
    <dgm:pt modelId="{4E38B841-A4F8-40AC-9CF6-A5CB4F3EFCF3}" type="pres">
      <dgm:prSet presAssocID="{49ED26F1-B5C3-4647-A1DB-980F1A167BD3}" presName="level2Shape" presStyleLbl="node2" presStyleIdx="0" presStyleCnt="2"/>
      <dgm:spPr/>
      <dgm:t>
        <a:bodyPr/>
        <a:lstStyle/>
        <a:p>
          <a:endParaRPr lang="el-GR"/>
        </a:p>
      </dgm:t>
    </dgm:pt>
    <dgm:pt modelId="{A3BA3EEB-8002-453D-9AC8-488E1E74473E}" type="pres">
      <dgm:prSet presAssocID="{49ED26F1-B5C3-4647-A1DB-980F1A167BD3}" presName="hierChild3" presStyleCnt="0"/>
      <dgm:spPr/>
    </dgm:pt>
    <dgm:pt modelId="{34D011FD-76C8-46AD-AD83-5EF79562DC2D}" type="pres">
      <dgm:prSet presAssocID="{38A4A940-8CFB-4834-B7AA-C2315A09BF29}" presName="Name25" presStyleLbl="parChTrans1D3" presStyleIdx="0" presStyleCnt="4"/>
      <dgm:spPr/>
      <dgm:t>
        <a:bodyPr/>
        <a:lstStyle/>
        <a:p>
          <a:endParaRPr lang="el-GR"/>
        </a:p>
      </dgm:t>
    </dgm:pt>
    <dgm:pt modelId="{089E80A1-B56C-4A14-9480-A0753B3AFCEE}" type="pres">
      <dgm:prSet presAssocID="{38A4A940-8CFB-4834-B7AA-C2315A09BF29}" presName="connTx" presStyleLbl="parChTrans1D3" presStyleIdx="0" presStyleCnt="4"/>
      <dgm:spPr/>
      <dgm:t>
        <a:bodyPr/>
        <a:lstStyle/>
        <a:p>
          <a:endParaRPr lang="el-GR"/>
        </a:p>
      </dgm:t>
    </dgm:pt>
    <dgm:pt modelId="{C8B0A978-79A7-421D-8E8C-9032F69898B9}" type="pres">
      <dgm:prSet presAssocID="{9A5BC71D-6471-47F7-9228-5836F9BD6B07}" presName="Name30" presStyleCnt="0"/>
      <dgm:spPr/>
    </dgm:pt>
    <dgm:pt modelId="{CB92F1FA-5B5E-468A-888C-5F0E57421E39}" type="pres">
      <dgm:prSet presAssocID="{9A5BC71D-6471-47F7-9228-5836F9BD6B07}" presName="level2Shape" presStyleLbl="node3" presStyleIdx="0" presStyleCnt="4"/>
      <dgm:spPr/>
      <dgm:t>
        <a:bodyPr/>
        <a:lstStyle/>
        <a:p>
          <a:endParaRPr lang="el-GR"/>
        </a:p>
      </dgm:t>
    </dgm:pt>
    <dgm:pt modelId="{26281A73-9FDD-40DA-A1DF-36C26CBFB9AC}" type="pres">
      <dgm:prSet presAssocID="{9A5BC71D-6471-47F7-9228-5836F9BD6B07}" presName="hierChild3" presStyleCnt="0"/>
      <dgm:spPr/>
    </dgm:pt>
    <dgm:pt modelId="{8F086E8F-2E9F-4FB6-BC7F-DD6AEC0E9AFC}" type="pres">
      <dgm:prSet presAssocID="{9D0D8194-81A3-4766-929D-6FEB4E9197BB}" presName="Name25" presStyleLbl="parChTrans1D3" presStyleIdx="1" presStyleCnt="4"/>
      <dgm:spPr/>
      <dgm:t>
        <a:bodyPr/>
        <a:lstStyle/>
        <a:p>
          <a:endParaRPr lang="el-GR"/>
        </a:p>
      </dgm:t>
    </dgm:pt>
    <dgm:pt modelId="{9F815180-0BF5-40B7-8A7B-0F5A1C23654E}" type="pres">
      <dgm:prSet presAssocID="{9D0D8194-81A3-4766-929D-6FEB4E9197BB}" presName="connTx" presStyleLbl="parChTrans1D3" presStyleIdx="1" presStyleCnt="4"/>
      <dgm:spPr/>
      <dgm:t>
        <a:bodyPr/>
        <a:lstStyle/>
        <a:p>
          <a:endParaRPr lang="el-GR"/>
        </a:p>
      </dgm:t>
    </dgm:pt>
    <dgm:pt modelId="{175C2F47-A225-4DBB-BD5E-F86FFD88F0D5}" type="pres">
      <dgm:prSet presAssocID="{2002D0B5-C504-4E24-B6CD-1712AB33DEC1}" presName="Name30" presStyleCnt="0"/>
      <dgm:spPr/>
    </dgm:pt>
    <dgm:pt modelId="{3BC1077E-5F9A-4CAD-82D5-69CDFCB6F76F}" type="pres">
      <dgm:prSet presAssocID="{2002D0B5-C504-4E24-B6CD-1712AB33DEC1}" presName="level2Shape" presStyleLbl="node3" presStyleIdx="1" presStyleCnt="4"/>
      <dgm:spPr/>
      <dgm:t>
        <a:bodyPr/>
        <a:lstStyle/>
        <a:p>
          <a:endParaRPr lang="el-GR"/>
        </a:p>
      </dgm:t>
    </dgm:pt>
    <dgm:pt modelId="{C999BA6C-013B-4694-9E4D-2628B34159F2}" type="pres">
      <dgm:prSet presAssocID="{2002D0B5-C504-4E24-B6CD-1712AB33DEC1}" presName="hierChild3" presStyleCnt="0"/>
      <dgm:spPr/>
    </dgm:pt>
    <dgm:pt modelId="{F0732DE6-FABA-48C7-B1B2-43AF438777E6}" type="pres">
      <dgm:prSet presAssocID="{F46DC74F-0A7C-49FE-9FE9-46DAF44606CD}" presName="Name25" presStyleLbl="parChTrans1D2" presStyleIdx="1" presStyleCnt="2"/>
      <dgm:spPr/>
      <dgm:t>
        <a:bodyPr/>
        <a:lstStyle/>
        <a:p>
          <a:endParaRPr lang="el-GR"/>
        </a:p>
      </dgm:t>
    </dgm:pt>
    <dgm:pt modelId="{C35362DC-26FD-42E8-9D0B-4730ABE59262}" type="pres">
      <dgm:prSet presAssocID="{F46DC74F-0A7C-49FE-9FE9-46DAF44606CD}" presName="connTx" presStyleLbl="parChTrans1D2" presStyleIdx="1" presStyleCnt="2"/>
      <dgm:spPr/>
      <dgm:t>
        <a:bodyPr/>
        <a:lstStyle/>
        <a:p>
          <a:endParaRPr lang="el-GR"/>
        </a:p>
      </dgm:t>
    </dgm:pt>
    <dgm:pt modelId="{834C9B19-1B3B-400D-B1A2-77D05873E556}" type="pres">
      <dgm:prSet presAssocID="{9AB1E622-6E81-4DC3-AB5D-9F672F379309}" presName="Name30" presStyleCnt="0"/>
      <dgm:spPr/>
    </dgm:pt>
    <dgm:pt modelId="{BF163972-5CAA-4144-98B6-F653DFFABE8C}" type="pres">
      <dgm:prSet presAssocID="{9AB1E622-6E81-4DC3-AB5D-9F672F379309}" presName="level2Shape" presStyleLbl="node2" presStyleIdx="1" presStyleCnt="2"/>
      <dgm:spPr/>
      <dgm:t>
        <a:bodyPr/>
        <a:lstStyle/>
        <a:p>
          <a:endParaRPr lang="el-GR"/>
        </a:p>
      </dgm:t>
    </dgm:pt>
    <dgm:pt modelId="{A592220E-0335-464A-80A7-BB20DB2DAF54}" type="pres">
      <dgm:prSet presAssocID="{9AB1E622-6E81-4DC3-AB5D-9F672F379309}" presName="hierChild3" presStyleCnt="0"/>
      <dgm:spPr/>
    </dgm:pt>
    <dgm:pt modelId="{92FBD68A-E780-494E-8466-3EB44341A985}" type="pres">
      <dgm:prSet presAssocID="{BA4BD2E1-EC3B-4C14-A2F3-062D585FBA1D}" presName="Name25" presStyleLbl="parChTrans1D3" presStyleIdx="2" presStyleCnt="4"/>
      <dgm:spPr/>
      <dgm:t>
        <a:bodyPr/>
        <a:lstStyle/>
        <a:p>
          <a:endParaRPr lang="el-GR"/>
        </a:p>
      </dgm:t>
    </dgm:pt>
    <dgm:pt modelId="{425E3937-F1B4-4C5B-8FF7-2D517FC3F6DD}" type="pres">
      <dgm:prSet presAssocID="{BA4BD2E1-EC3B-4C14-A2F3-062D585FBA1D}" presName="connTx" presStyleLbl="parChTrans1D3" presStyleIdx="2" presStyleCnt="4"/>
      <dgm:spPr/>
      <dgm:t>
        <a:bodyPr/>
        <a:lstStyle/>
        <a:p>
          <a:endParaRPr lang="el-GR"/>
        </a:p>
      </dgm:t>
    </dgm:pt>
    <dgm:pt modelId="{9D879257-8925-4E04-9574-9C85B1063101}" type="pres">
      <dgm:prSet presAssocID="{486A5426-1D1F-4CB8-AABC-F802CF1A60F2}" presName="Name30" presStyleCnt="0"/>
      <dgm:spPr/>
    </dgm:pt>
    <dgm:pt modelId="{92EF4F64-5F66-499B-97A4-E39FDC062EBC}" type="pres">
      <dgm:prSet presAssocID="{486A5426-1D1F-4CB8-AABC-F802CF1A60F2}" presName="level2Shape" presStyleLbl="node3" presStyleIdx="2" presStyleCnt="4"/>
      <dgm:spPr/>
      <dgm:t>
        <a:bodyPr/>
        <a:lstStyle/>
        <a:p>
          <a:endParaRPr lang="el-GR"/>
        </a:p>
      </dgm:t>
    </dgm:pt>
    <dgm:pt modelId="{4584BC84-E62D-4169-A632-BDD052FE8FE1}" type="pres">
      <dgm:prSet presAssocID="{486A5426-1D1F-4CB8-AABC-F802CF1A60F2}" presName="hierChild3" presStyleCnt="0"/>
      <dgm:spPr/>
    </dgm:pt>
    <dgm:pt modelId="{7D6D00F4-E7D0-4978-8715-E8B9BDA88F83}" type="pres">
      <dgm:prSet presAssocID="{2C23983B-FAE3-409B-B523-9F994813EF5C}" presName="Name25" presStyleLbl="parChTrans1D3" presStyleIdx="3" presStyleCnt="4"/>
      <dgm:spPr/>
      <dgm:t>
        <a:bodyPr/>
        <a:lstStyle/>
        <a:p>
          <a:endParaRPr lang="el-GR"/>
        </a:p>
      </dgm:t>
    </dgm:pt>
    <dgm:pt modelId="{5A38B8F5-0A75-45EC-9BB7-CD3FF58DDD30}" type="pres">
      <dgm:prSet presAssocID="{2C23983B-FAE3-409B-B523-9F994813EF5C}" presName="connTx" presStyleLbl="parChTrans1D3" presStyleIdx="3" presStyleCnt="4"/>
      <dgm:spPr/>
      <dgm:t>
        <a:bodyPr/>
        <a:lstStyle/>
        <a:p>
          <a:endParaRPr lang="el-GR"/>
        </a:p>
      </dgm:t>
    </dgm:pt>
    <dgm:pt modelId="{A59FFF04-DAEC-41DB-BCA0-D6A84E3D4D8A}" type="pres">
      <dgm:prSet presAssocID="{21968A7B-987C-45C8-AB54-655F23869632}" presName="Name30" presStyleCnt="0"/>
      <dgm:spPr/>
    </dgm:pt>
    <dgm:pt modelId="{B09A94D0-2F73-46EA-81C3-0B321E902319}" type="pres">
      <dgm:prSet presAssocID="{21968A7B-987C-45C8-AB54-655F23869632}" presName="level2Shape" presStyleLbl="node3" presStyleIdx="3" presStyleCnt="4"/>
      <dgm:spPr/>
      <dgm:t>
        <a:bodyPr/>
        <a:lstStyle/>
        <a:p>
          <a:endParaRPr lang="el-GR"/>
        </a:p>
      </dgm:t>
    </dgm:pt>
    <dgm:pt modelId="{E9E8F8FD-1CAB-4F43-A3EB-2A0A496BB18C}" type="pres">
      <dgm:prSet presAssocID="{21968A7B-987C-45C8-AB54-655F23869632}" presName="hierChild3" presStyleCnt="0"/>
      <dgm:spPr/>
    </dgm:pt>
    <dgm:pt modelId="{EF0EEA83-36FE-4176-A3BD-B7660A93F1DB}" type="pres">
      <dgm:prSet presAssocID="{CD5ABE62-A544-41D1-8206-B32F8339ECE8}" presName="bgShapesFlow" presStyleCnt="0"/>
      <dgm:spPr/>
    </dgm:pt>
    <dgm:pt modelId="{C66C93B2-784F-47CA-A62F-34BDF1EE9DD7}" type="pres">
      <dgm:prSet presAssocID="{FFB862A3-70AE-4C2D-B932-92DB84420748}" presName="rectComp" presStyleCnt="0"/>
      <dgm:spPr/>
    </dgm:pt>
    <dgm:pt modelId="{0985E749-D6AD-4362-B365-8BC316EA05B2}" type="pres">
      <dgm:prSet presAssocID="{FFB862A3-70AE-4C2D-B932-92DB84420748}" presName="bgRect" presStyleLbl="bgShp" presStyleIdx="0" presStyleCnt="3"/>
      <dgm:spPr/>
      <dgm:t>
        <a:bodyPr/>
        <a:lstStyle/>
        <a:p>
          <a:endParaRPr lang="el-GR"/>
        </a:p>
      </dgm:t>
    </dgm:pt>
    <dgm:pt modelId="{CE5C1A03-3580-468C-86A6-9A02A2D11E1A}" type="pres">
      <dgm:prSet presAssocID="{FFB862A3-70AE-4C2D-B932-92DB84420748}" presName="bgRectTx" presStyleLbl="bgShp" presStyleIdx="0" presStyleCnt="3">
        <dgm:presLayoutVars>
          <dgm:bulletEnabled val="1"/>
        </dgm:presLayoutVars>
      </dgm:prSet>
      <dgm:spPr/>
      <dgm:t>
        <a:bodyPr/>
        <a:lstStyle/>
        <a:p>
          <a:endParaRPr lang="el-GR"/>
        </a:p>
      </dgm:t>
    </dgm:pt>
    <dgm:pt modelId="{1BB6A9F8-F6CC-4C44-92CF-2240B2781D9E}" type="pres">
      <dgm:prSet presAssocID="{FFB862A3-70AE-4C2D-B932-92DB84420748}" presName="spComp" presStyleCnt="0"/>
      <dgm:spPr/>
    </dgm:pt>
    <dgm:pt modelId="{6BCD3C8C-20FA-49BB-A28C-3D9E30D597B5}" type="pres">
      <dgm:prSet presAssocID="{FFB862A3-70AE-4C2D-B932-92DB84420748}" presName="hSp" presStyleCnt="0"/>
      <dgm:spPr/>
    </dgm:pt>
    <dgm:pt modelId="{D7C786C5-9173-4C47-9C55-DAC98A2EBFE7}" type="pres">
      <dgm:prSet presAssocID="{E58EE4CC-7189-433D-91C5-FEBA774364CE}" presName="rectComp" presStyleCnt="0"/>
      <dgm:spPr/>
    </dgm:pt>
    <dgm:pt modelId="{4CCB73C5-7676-4A15-A057-7B2CC9A7547E}" type="pres">
      <dgm:prSet presAssocID="{E58EE4CC-7189-433D-91C5-FEBA774364CE}" presName="bgRect" presStyleLbl="bgShp" presStyleIdx="1" presStyleCnt="3"/>
      <dgm:spPr/>
      <dgm:t>
        <a:bodyPr/>
        <a:lstStyle/>
        <a:p>
          <a:endParaRPr lang="el-GR"/>
        </a:p>
      </dgm:t>
    </dgm:pt>
    <dgm:pt modelId="{70002090-D7A6-454A-8837-4CAF939EC037}" type="pres">
      <dgm:prSet presAssocID="{E58EE4CC-7189-433D-91C5-FEBA774364CE}" presName="bgRectTx" presStyleLbl="bgShp" presStyleIdx="1" presStyleCnt="3">
        <dgm:presLayoutVars>
          <dgm:bulletEnabled val="1"/>
        </dgm:presLayoutVars>
      </dgm:prSet>
      <dgm:spPr/>
      <dgm:t>
        <a:bodyPr/>
        <a:lstStyle/>
        <a:p>
          <a:endParaRPr lang="el-GR"/>
        </a:p>
      </dgm:t>
    </dgm:pt>
    <dgm:pt modelId="{DB097F13-6032-4364-B1AF-437189F7C2B2}" type="pres">
      <dgm:prSet presAssocID="{E58EE4CC-7189-433D-91C5-FEBA774364CE}" presName="spComp" presStyleCnt="0"/>
      <dgm:spPr/>
    </dgm:pt>
    <dgm:pt modelId="{68A360B4-4DC1-47AD-99CE-88F882401A1A}" type="pres">
      <dgm:prSet presAssocID="{E58EE4CC-7189-433D-91C5-FEBA774364CE}" presName="hSp" presStyleCnt="0"/>
      <dgm:spPr/>
    </dgm:pt>
    <dgm:pt modelId="{6F692ABB-274C-45DC-8EBB-CF148032E794}" type="pres">
      <dgm:prSet presAssocID="{EAB837B3-B52C-437D-BA47-9DA822C7B26C}" presName="rectComp" presStyleCnt="0"/>
      <dgm:spPr/>
    </dgm:pt>
    <dgm:pt modelId="{62F7A241-FDD5-43F9-831A-17C61657357A}" type="pres">
      <dgm:prSet presAssocID="{EAB837B3-B52C-437D-BA47-9DA822C7B26C}" presName="bgRect" presStyleLbl="bgShp" presStyleIdx="2" presStyleCnt="3"/>
      <dgm:spPr/>
      <dgm:t>
        <a:bodyPr/>
        <a:lstStyle/>
        <a:p>
          <a:endParaRPr lang="el-GR"/>
        </a:p>
      </dgm:t>
    </dgm:pt>
    <dgm:pt modelId="{4DAB3431-396D-4AF6-AB09-7EB9FDB5C837}" type="pres">
      <dgm:prSet presAssocID="{EAB837B3-B52C-437D-BA47-9DA822C7B26C}" presName="bgRectTx" presStyleLbl="bgShp" presStyleIdx="2" presStyleCnt="3">
        <dgm:presLayoutVars>
          <dgm:bulletEnabled val="1"/>
        </dgm:presLayoutVars>
      </dgm:prSet>
      <dgm:spPr/>
      <dgm:t>
        <a:bodyPr/>
        <a:lstStyle/>
        <a:p>
          <a:endParaRPr lang="el-GR"/>
        </a:p>
      </dgm:t>
    </dgm:pt>
  </dgm:ptLst>
  <dgm:cxnLst>
    <dgm:cxn modelId="{5B09CDC5-3E62-4EED-B6EC-64E76976353D}" type="presOf" srcId="{9A5BC71D-6471-47F7-9228-5836F9BD6B07}" destId="{CB92F1FA-5B5E-468A-888C-5F0E57421E39}" srcOrd="0" destOrd="0" presId="urn:microsoft.com/office/officeart/2005/8/layout/hierarchy5"/>
    <dgm:cxn modelId="{42F1D0EB-9D77-479F-848F-0A8D15EA4AF1}" type="presOf" srcId="{2C23983B-FAE3-409B-B523-9F994813EF5C}" destId="{5A38B8F5-0A75-45EC-9BB7-CD3FF58DDD30}" srcOrd="1" destOrd="0" presId="urn:microsoft.com/office/officeart/2005/8/layout/hierarchy5"/>
    <dgm:cxn modelId="{EF4E47DE-824D-4B60-A41B-9E2A53A12329}" type="presOf" srcId="{EAB837B3-B52C-437D-BA47-9DA822C7B26C}" destId="{62F7A241-FDD5-43F9-831A-17C61657357A}" srcOrd="0" destOrd="0" presId="urn:microsoft.com/office/officeart/2005/8/layout/hierarchy5"/>
    <dgm:cxn modelId="{94C18739-2174-4EA0-AA88-7D9648D12FBB}" type="presOf" srcId="{CD5ABE62-A544-41D1-8206-B32F8339ECE8}" destId="{9CF9AC4E-A0FB-454D-9301-A4364D6399BC}" srcOrd="0" destOrd="0" presId="urn:microsoft.com/office/officeart/2005/8/layout/hierarchy5"/>
    <dgm:cxn modelId="{BD599C6A-BFB7-4FC5-8538-A3658432E7B8}" type="presOf" srcId="{FFB862A3-70AE-4C2D-B932-92DB84420748}" destId="{CE5C1A03-3580-468C-86A6-9A02A2D11E1A}" srcOrd="1" destOrd="0" presId="urn:microsoft.com/office/officeart/2005/8/layout/hierarchy5"/>
    <dgm:cxn modelId="{FF380513-283D-4DBD-95E6-7D1BD4AF358B}" type="presOf" srcId="{E58EE4CC-7189-433D-91C5-FEBA774364CE}" destId="{70002090-D7A6-454A-8837-4CAF939EC037}" srcOrd="1" destOrd="0" presId="urn:microsoft.com/office/officeart/2005/8/layout/hierarchy5"/>
    <dgm:cxn modelId="{019BB6DE-BE0A-40EE-A702-4BDA85E00729}" type="presOf" srcId="{F46DC74F-0A7C-49FE-9FE9-46DAF44606CD}" destId="{F0732DE6-FABA-48C7-B1B2-43AF438777E6}" srcOrd="0" destOrd="0" presId="urn:microsoft.com/office/officeart/2005/8/layout/hierarchy5"/>
    <dgm:cxn modelId="{9D23F036-5E65-4CD2-8190-A6150C9D7B33}" srcId="{49ED26F1-B5C3-4647-A1DB-980F1A167BD3}" destId="{2002D0B5-C504-4E24-B6CD-1712AB33DEC1}" srcOrd="1" destOrd="0" parTransId="{9D0D8194-81A3-4766-929D-6FEB4E9197BB}" sibTransId="{05822857-A0A3-4E8D-B34A-96DF6714BF79}"/>
    <dgm:cxn modelId="{DAA045C1-A197-4F2D-944A-864C7AA9A0DD}" srcId="{CD5ABE62-A544-41D1-8206-B32F8339ECE8}" destId="{E58EE4CC-7189-433D-91C5-FEBA774364CE}" srcOrd="2" destOrd="0" parTransId="{7BB27D64-B096-481E-951D-BF7035EF8933}" sibTransId="{96868532-D207-4506-BD5B-3DA39D22A8F4}"/>
    <dgm:cxn modelId="{77F44FBF-EBC5-4064-A801-F7FD3EED338A}" srcId="{CD5ABE62-A544-41D1-8206-B32F8339ECE8}" destId="{FC015CFD-CF9D-450C-BA05-D6794A2E878E}" srcOrd="0" destOrd="0" parTransId="{29832C5C-A071-4006-975E-087ACE33B132}" sibTransId="{AD678CD8-D746-4551-AD00-CE9FC04E92A5}"/>
    <dgm:cxn modelId="{5F62341B-4EBA-4E0C-87BF-E1F02B331104}" type="presOf" srcId="{486A5426-1D1F-4CB8-AABC-F802CF1A60F2}" destId="{92EF4F64-5F66-499B-97A4-E39FDC062EBC}" srcOrd="0" destOrd="0" presId="urn:microsoft.com/office/officeart/2005/8/layout/hierarchy5"/>
    <dgm:cxn modelId="{4585B29F-C173-498A-8321-7D1482C608F7}" type="presOf" srcId="{9D0D8194-81A3-4766-929D-6FEB4E9197BB}" destId="{9F815180-0BF5-40B7-8A7B-0F5A1C23654E}" srcOrd="1" destOrd="0" presId="urn:microsoft.com/office/officeart/2005/8/layout/hierarchy5"/>
    <dgm:cxn modelId="{11234EBB-6BFA-41FE-A0CA-728A588FB567}" type="presOf" srcId="{38A4A940-8CFB-4834-B7AA-C2315A09BF29}" destId="{089E80A1-B56C-4A14-9480-A0753B3AFCEE}" srcOrd="1" destOrd="0" presId="urn:microsoft.com/office/officeart/2005/8/layout/hierarchy5"/>
    <dgm:cxn modelId="{16377976-9EE4-4233-910E-69E732E7AB99}" srcId="{CD5ABE62-A544-41D1-8206-B32F8339ECE8}" destId="{FFB862A3-70AE-4C2D-B932-92DB84420748}" srcOrd="1" destOrd="0" parTransId="{AED7C838-3C12-416C-8FB8-02310B2C4F25}" sibTransId="{C980AC18-9C80-4E35-9D0A-3FE60C3EF21D}"/>
    <dgm:cxn modelId="{4F1F29BC-3730-441E-A184-E4BD19ABC9F6}" type="presOf" srcId="{FC015CFD-CF9D-450C-BA05-D6794A2E878E}" destId="{7884A58A-654A-4CE6-8DAD-2ED5407BB14D}" srcOrd="0" destOrd="0" presId="urn:microsoft.com/office/officeart/2005/8/layout/hierarchy5"/>
    <dgm:cxn modelId="{80986158-DBBB-487A-BA28-C3451C56AE05}" type="presOf" srcId="{38A4A940-8CFB-4834-B7AA-C2315A09BF29}" destId="{34D011FD-76C8-46AD-AD83-5EF79562DC2D}" srcOrd="0" destOrd="0" presId="urn:microsoft.com/office/officeart/2005/8/layout/hierarchy5"/>
    <dgm:cxn modelId="{28ADC82B-76E4-4F67-AE23-DAFB019CDA9E}" srcId="{CD5ABE62-A544-41D1-8206-B32F8339ECE8}" destId="{EAB837B3-B52C-437D-BA47-9DA822C7B26C}" srcOrd="3" destOrd="0" parTransId="{CD31ADFA-8751-4590-A3FB-FE5CCDFB5925}" sibTransId="{05E05079-44FB-40FF-A86D-FB724D4A5996}"/>
    <dgm:cxn modelId="{7CF57A9F-1DF3-45AD-84F6-191BD8D9A54F}" type="presOf" srcId="{4A4F5D43-FE1A-43D2-BFFF-E9CC239413EB}" destId="{951BD490-73FD-45BA-9426-465DF2C78865}" srcOrd="0" destOrd="0" presId="urn:microsoft.com/office/officeart/2005/8/layout/hierarchy5"/>
    <dgm:cxn modelId="{A817D3FE-629C-428E-8C67-D7FD232D413D}" srcId="{9AB1E622-6E81-4DC3-AB5D-9F672F379309}" destId="{21968A7B-987C-45C8-AB54-655F23869632}" srcOrd="1" destOrd="0" parTransId="{2C23983B-FAE3-409B-B523-9F994813EF5C}" sibTransId="{B59739B5-E2D7-4F20-B611-5959B8BFF62B}"/>
    <dgm:cxn modelId="{D849C4EE-B8FC-489B-8647-8B6461CD7745}" type="presOf" srcId="{2C23983B-FAE3-409B-B523-9F994813EF5C}" destId="{7D6D00F4-E7D0-4978-8715-E8B9BDA88F83}" srcOrd="0" destOrd="0" presId="urn:microsoft.com/office/officeart/2005/8/layout/hierarchy5"/>
    <dgm:cxn modelId="{43D30DFB-2B90-4FE0-8B66-E047A1708D9E}" type="presOf" srcId="{BA4BD2E1-EC3B-4C14-A2F3-062D585FBA1D}" destId="{92FBD68A-E780-494E-8466-3EB44341A985}" srcOrd="0" destOrd="0" presId="urn:microsoft.com/office/officeart/2005/8/layout/hierarchy5"/>
    <dgm:cxn modelId="{02F3E04B-FAAB-4845-B2FD-B7F6EE748B88}" type="presOf" srcId="{E58EE4CC-7189-433D-91C5-FEBA774364CE}" destId="{4CCB73C5-7676-4A15-A057-7B2CC9A7547E}" srcOrd="0" destOrd="0" presId="urn:microsoft.com/office/officeart/2005/8/layout/hierarchy5"/>
    <dgm:cxn modelId="{0DAD9DA9-5E54-4AFC-B87B-A520C21B0F77}" srcId="{FC015CFD-CF9D-450C-BA05-D6794A2E878E}" destId="{9AB1E622-6E81-4DC3-AB5D-9F672F379309}" srcOrd="1" destOrd="0" parTransId="{F46DC74F-0A7C-49FE-9FE9-46DAF44606CD}" sibTransId="{7614D6D1-49FB-4D93-A15B-42B103FC7479}"/>
    <dgm:cxn modelId="{339EEE9D-C067-47E7-9E5B-050CD8759389}" type="presOf" srcId="{BA4BD2E1-EC3B-4C14-A2F3-062D585FBA1D}" destId="{425E3937-F1B4-4C5B-8FF7-2D517FC3F6DD}" srcOrd="1" destOrd="0" presId="urn:microsoft.com/office/officeart/2005/8/layout/hierarchy5"/>
    <dgm:cxn modelId="{D479B978-C8AC-459E-B19B-C17E1D192E57}" type="presOf" srcId="{4A4F5D43-FE1A-43D2-BFFF-E9CC239413EB}" destId="{B5C45907-12DC-4EF2-86F7-72191BDA24C8}" srcOrd="1" destOrd="0" presId="urn:microsoft.com/office/officeart/2005/8/layout/hierarchy5"/>
    <dgm:cxn modelId="{39C9460D-C5BB-4744-9933-7CC69EEBFF13}" srcId="{9AB1E622-6E81-4DC3-AB5D-9F672F379309}" destId="{486A5426-1D1F-4CB8-AABC-F802CF1A60F2}" srcOrd="0" destOrd="0" parTransId="{BA4BD2E1-EC3B-4C14-A2F3-062D585FBA1D}" sibTransId="{FF6A756B-43A9-4A77-90D3-5138D798CCB4}"/>
    <dgm:cxn modelId="{4D1F7C8D-4AAC-47EA-A2FE-7538F2FA4CBA}" type="presOf" srcId="{21968A7B-987C-45C8-AB54-655F23869632}" destId="{B09A94D0-2F73-46EA-81C3-0B321E902319}" srcOrd="0" destOrd="0" presId="urn:microsoft.com/office/officeart/2005/8/layout/hierarchy5"/>
    <dgm:cxn modelId="{5CA68430-35A2-42DD-8B49-B1D276305D65}" type="presOf" srcId="{2002D0B5-C504-4E24-B6CD-1712AB33DEC1}" destId="{3BC1077E-5F9A-4CAD-82D5-69CDFCB6F76F}" srcOrd="0" destOrd="0" presId="urn:microsoft.com/office/officeart/2005/8/layout/hierarchy5"/>
    <dgm:cxn modelId="{89880F31-3A9E-4784-AAD0-2BB9E455C523}" type="presOf" srcId="{9D0D8194-81A3-4766-929D-6FEB4E9197BB}" destId="{8F086E8F-2E9F-4FB6-BC7F-DD6AEC0E9AFC}" srcOrd="0" destOrd="0" presId="urn:microsoft.com/office/officeart/2005/8/layout/hierarchy5"/>
    <dgm:cxn modelId="{F2A9D6E6-B349-4A6D-8D9D-1014DAF67662}" type="presOf" srcId="{49ED26F1-B5C3-4647-A1DB-980F1A167BD3}" destId="{4E38B841-A4F8-40AC-9CF6-A5CB4F3EFCF3}" srcOrd="0" destOrd="0" presId="urn:microsoft.com/office/officeart/2005/8/layout/hierarchy5"/>
    <dgm:cxn modelId="{3026F31D-7651-4427-B78A-FF78B977804C}" srcId="{49ED26F1-B5C3-4647-A1DB-980F1A167BD3}" destId="{9A5BC71D-6471-47F7-9228-5836F9BD6B07}" srcOrd="0" destOrd="0" parTransId="{38A4A940-8CFB-4834-B7AA-C2315A09BF29}" sibTransId="{475DD9F4-5006-4380-BFA0-E6AE27B02CF9}"/>
    <dgm:cxn modelId="{0717E7E6-BC08-4F2F-A6D9-3B47CCD0170B}" type="presOf" srcId="{F46DC74F-0A7C-49FE-9FE9-46DAF44606CD}" destId="{C35362DC-26FD-42E8-9D0B-4730ABE59262}" srcOrd="1" destOrd="0" presId="urn:microsoft.com/office/officeart/2005/8/layout/hierarchy5"/>
    <dgm:cxn modelId="{0074E75C-BF04-4E85-A762-47DFCE0A697A}" srcId="{FC015CFD-CF9D-450C-BA05-D6794A2E878E}" destId="{49ED26F1-B5C3-4647-A1DB-980F1A167BD3}" srcOrd="0" destOrd="0" parTransId="{4A4F5D43-FE1A-43D2-BFFF-E9CC239413EB}" sibTransId="{7F2CD401-2386-4D58-A560-D7D504BD5C0E}"/>
    <dgm:cxn modelId="{F4DE0EEC-0ABF-4FEE-92C8-2AE0995C7AF7}" type="presOf" srcId="{9AB1E622-6E81-4DC3-AB5D-9F672F379309}" destId="{BF163972-5CAA-4144-98B6-F653DFFABE8C}" srcOrd="0" destOrd="0" presId="urn:microsoft.com/office/officeart/2005/8/layout/hierarchy5"/>
    <dgm:cxn modelId="{97647F2A-E6CB-49B9-86DC-D53E693A6117}" type="presOf" srcId="{EAB837B3-B52C-437D-BA47-9DA822C7B26C}" destId="{4DAB3431-396D-4AF6-AB09-7EB9FDB5C837}" srcOrd="1" destOrd="0" presId="urn:microsoft.com/office/officeart/2005/8/layout/hierarchy5"/>
    <dgm:cxn modelId="{FF69DCB8-3E65-4F80-935E-F848236F2362}" type="presOf" srcId="{FFB862A3-70AE-4C2D-B932-92DB84420748}" destId="{0985E749-D6AD-4362-B365-8BC316EA05B2}" srcOrd="0" destOrd="0" presId="urn:microsoft.com/office/officeart/2005/8/layout/hierarchy5"/>
    <dgm:cxn modelId="{0D1C75EE-0E1C-4BF4-A120-463056D5CDFC}" type="presParOf" srcId="{9CF9AC4E-A0FB-454D-9301-A4364D6399BC}" destId="{ECC21D80-72C1-4F92-B93C-2D892CBF768A}" srcOrd="0" destOrd="0" presId="urn:microsoft.com/office/officeart/2005/8/layout/hierarchy5"/>
    <dgm:cxn modelId="{8687BC50-FAB6-4473-A83B-79026BF3FF9F}" type="presParOf" srcId="{ECC21D80-72C1-4F92-B93C-2D892CBF768A}" destId="{FCAF587D-5952-43A1-97B6-A9ACD082731C}" srcOrd="0" destOrd="0" presId="urn:microsoft.com/office/officeart/2005/8/layout/hierarchy5"/>
    <dgm:cxn modelId="{EA17DA90-F7E5-40E6-A70E-BA1672A1B947}" type="presParOf" srcId="{ECC21D80-72C1-4F92-B93C-2D892CBF768A}" destId="{D2042B51-9AE5-4AAF-916D-8FBC7307CB80}" srcOrd="1" destOrd="0" presId="urn:microsoft.com/office/officeart/2005/8/layout/hierarchy5"/>
    <dgm:cxn modelId="{991E6234-EEA1-4AE2-9999-832F1B1504FA}" type="presParOf" srcId="{D2042B51-9AE5-4AAF-916D-8FBC7307CB80}" destId="{3390982B-67AB-4B95-85D6-71A6A733404F}" srcOrd="0" destOrd="0" presId="urn:microsoft.com/office/officeart/2005/8/layout/hierarchy5"/>
    <dgm:cxn modelId="{32BD1C1F-987E-43ED-95C5-F6895CB975B4}" type="presParOf" srcId="{3390982B-67AB-4B95-85D6-71A6A733404F}" destId="{7884A58A-654A-4CE6-8DAD-2ED5407BB14D}" srcOrd="0" destOrd="0" presId="urn:microsoft.com/office/officeart/2005/8/layout/hierarchy5"/>
    <dgm:cxn modelId="{11965E34-E913-42E9-9961-8B65B5DF59CE}" type="presParOf" srcId="{3390982B-67AB-4B95-85D6-71A6A733404F}" destId="{61016891-B842-457A-BC85-A75E17352AD9}" srcOrd="1" destOrd="0" presId="urn:microsoft.com/office/officeart/2005/8/layout/hierarchy5"/>
    <dgm:cxn modelId="{0F1B0241-8B4F-42BE-919A-4D07FB951419}" type="presParOf" srcId="{61016891-B842-457A-BC85-A75E17352AD9}" destId="{951BD490-73FD-45BA-9426-465DF2C78865}" srcOrd="0" destOrd="0" presId="urn:microsoft.com/office/officeart/2005/8/layout/hierarchy5"/>
    <dgm:cxn modelId="{7AE9C7C9-405C-41AF-8678-B32996CAB740}" type="presParOf" srcId="{951BD490-73FD-45BA-9426-465DF2C78865}" destId="{B5C45907-12DC-4EF2-86F7-72191BDA24C8}" srcOrd="0" destOrd="0" presId="urn:microsoft.com/office/officeart/2005/8/layout/hierarchy5"/>
    <dgm:cxn modelId="{4F6BA2F2-5CC0-4DB5-A6B1-AE0BB9226DB0}" type="presParOf" srcId="{61016891-B842-457A-BC85-A75E17352AD9}" destId="{759B2F1E-C2E9-45ED-ADA7-600AB02DD86B}" srcOrd="1" destOrd="0" presId="urn:microsoft.com/office/officeart/2005/8/layout/hierarchy5"/>
    <dgm:cxn modelId="{B85A1F87-7710-4C94-9109-50AA80AFA9AC}" type="presParOf" srcId="{759B2F1E-C2E9-45ED-ADA7-600AB02DD86B}" destId="{4E38B841-A4F8-40AC-9CF6-A5CB4F3EFCF3}" srcOrd="0" destOrd="0" presId="urn:microsoft.com/office/officeart/2005/8/layout/hierarchy5"/>
    <dgm:cxn modelId="{14E8A583-6F6F-4D91-A80E-DBEE98BDF499}" type="presParOf" srcId="{759B2F1E-C2E9-45ED-ADA7-600AB02DD86B}" destId="{A3BA3EEB-8002-453D-9AC8-488E1E74473E}" srcOrd="1" destOrd="0" presId="urn:microsoft.com/office/officeart/2005/8/layout/hierarchy5"/>
    <dgm:cxn modelId="{B730B43E-BE11-485F-A1A3-C207174890AD}" type="presParOf" srcId="{A3BA3EEB-8002-453D-9AC8-488E1E74473E}" destId="{34D011FD-76C8-46AD-AD83-5EF79562DC2D}" srcOrd="0" destOrd="0" presId="urn:microsoft.com/office/officeart/2005/8/layout/hierarchy5"/>
    <dgm:cxn modelId="{2371ECC8-211C-4721-AE79-68E00BF744EB}" type="presParOf" srcId="{34D011FD-76C8-46AD-AD83-5EF79562DC2D}" destId="{089E80A1-B56C-4A14-9480-A0753B3AFCEE}" srcOrd="0" destOrd="0" presId="urn:microsoft.com/office/officeart/2005/8/layout/hierarchy5"/>
    <dgm:cxn modelId="{3A2C6A44-C176-4347-9044-D06F7689F09D}" type="presParOf" srcId="{A3BA3EEB-8002-453D-9AC8-488E1E74473E}" destId="{C8B0A978-79A7-421D-8E8C-9032F69898B9}" srcOrd="1" destOrd="0" presId="urn:microsoft.com/office/officeart/2005/8/layout/hierarchy5"/>
    <dgm:cxn modelId="{8B6B9F5A-6D56-4B0C-BFCB-26734366068E}" type="presParOf" srcId="{C8B0A978-79A7-421D-8E8C-9032F69898B9}" destId="{CB92F1FA-5B5E-468A-888C-5F0E57421E39}" srcOrd="0" destOrd="0" presId="urn:microsoft.com/office/officeart/2005/8/layout/hierarchy5"/>
    <dgm:cxn modelId="{44D20451-86EA-4AA1-99FB-CF670282C068}" type="presParOf" srcId="{C8B0A978-79A7-421D-8E8C-9032F69898B9}" destId="{26281A73-9FDD-40DA-A1DF-36C26CBFB9AC}" srcOrd="1" destOrd="0" presId="urn:microsoft.com/office/officeart/2005/8/layout/hierarchy5"/>
    <dgm:cxn modelId="{15892615-02A4-4234-A105-BAE2833F864A}" type="presParOf" srcId="{A3BA3EEB-8002-453D-9AC8-488E1E74473E}" destId="{8F086E8F-2E9F-4FB6-BC7F-DD6AEC0E9AFC}" srcOrd="2" destOrd="0" presId="urn:microsoft.com/office/officeart/2005/8/layout/hierarchy5"/>
    <dgm:cxn modelId="{14409EB7-E32E-42E5-9116-6AC8646F2CB7}" type="presParOf" srcId="{8F086E8F-2E9F-4FB6-BC7F-DD6AEC0E9AFC}" destId="{9F815180-0BF5-40B7-8A7B-0F5A1C23654E}" srcOrd="0" destOrd="0" presId="urn:microsoft.com/office/officeart/2005/8/layout/hierarchy5"/>
    <dgm:cxn modelId="{FA6DA68C-C098-4A0A-8277-A8A9FCCECF36}" type="presParOf" srcId="{A3BA3EEB-8002-453D-9AC8-488E1E74473E}" destId="{175C2F47-A225-4DBB-BD5E-F86FFD88F0D5}" srcOrd="3" destOrd="0" presId="urn:microsoft.com/office/officeart/2005/8/layout/hierarchy5"/>
    <dgm:cxn modelId="{E0058C52-4F97-46ED-BCF8-8ED75AA63F0B}" type="presParOf" srcId="{175C2F47-A225-4DBB-BD5E-F86FFD88F0D5}" destId="{3BC1077E-5F9A-4CAD-82D5-69CDFCB6F76F}" srcOrd="0" destOrd="0" presId="urn:microsoft.com/office/officeart/2005/8/layout/hierarchy5"/>
    <dgm:cxn modelId="{7C146D28-8C79-4D1A-BAE0-76F440DD4951}" type="presParOf" srcId="{175C2F47-A225-4DBB-BD5E-F86FFD88F0D5}" destId="{C999BA6C-013B-4694-9E4D-2628B34159F2}" srcOrd="1" destOrd="0" presId="urn:microsoft.com/office/officeart/2005/8/layout/hierarchy5"/>
    <dgm:cxn modelId="{8A86650B-A320-4EE3-ACCD-9A230C1F1D94}" type="presParOf" srcId="{61016891-B842-457A-BC85-A75E17352AD9}" destId="{F0732DE6-FABA-48C7-B1B2-43AF438777E6}" srcOrd="2" destOrd="0" presId="urn:microsoft.com/office/officeart/2005/8/layout/hierarchy5"/>
    <dgm:cxn modelId="{D4E52B0D-8DAE-4290-8F67-CC0C0CC04EA3}" type="presParOf" srcId="{F0732DE6-FABA-48C7-B1B2-43AF438777E6}" destId="{C35362DC-26FD-42E8-9D0B-4730ABE59262}" srcOrd="0" destOrd="0" presId="urn:microsoft.com/office/officeart/2005/8/layout/hierarchy5"/>
    <dgm:cxn modelId="{AFD42F62-1C23-4540-804F-83EC5C4AFDEA}" type="presParOf" srcId="{61016891-B842-457A-BC85-A75E17352AD9}" destId="{834C9B19-1B3B-400D-B1A2-77D05873E556}" srcOrd="3" destOrd="0" presId="urn:microsoft.com/office/officeart/2005/8/layout/hierarchy5"/>
    <dgm:cxn modelId="{2D20AC71-B867-4BC6-AB3D-859D24C9C811}" type="presParOf" srcId="{834C9B19-1B3B-400D-B1A2-77D05873E556}" destId="{BF163972-5CAA-4144-98B6-F653DFFABE8C}" srcOrd="0" destOrd="0" presId="urn:microsoft.com/office/officeart/2005/8/layout/hierarchy5"/>
    <dgm:cxn modelId="{D2F2CB53-D7B4-4418-89E5-5987C7EB1D09}" type="presParOf" srcId="{834C9B19-1B3B-400D-B1A2-77D05873E556}" destId="{A592220E-0335-464A-80A7-BB20DB2DAF54}" srcOrd="1" destOrd="0" presId="urn:microsoft.com/office/officeart/2005/8/layout/hierarchy5"/>
    <dgm:cxn modelId="{8A45A9EF-FE19-42AA-812E-DBDDEB719FEC}" type="presParOf" srcId="{A592220E-0335-464A-80A7-BB20DB2DAF54}" destId="{92FBD68A-E780-494E-8466-3EB44341A985}" srcOrd="0" destOrd="0" presId="urn:microsoft.com/office/officeart/2005/8/layout/hierarchy5"/>
    <dgm:cxn modelId="{7355B08D-8463-45CA-88A9-16CAE1F27FF0}" type="presParOf" srcId="{92FBD68A-E780-494E-8466-3EB44341A985}" destId="{425E3937-F1B4-4C5B-8FF7-2D517FC3F6DD}" srcOrd="0" destOrd="0" presId="urn:microsoft.com/office/officeart/2005/8/layout/hierarchy5"/>
    <dgm:cxn modelId="{7A9D0FCA-D75F-481D-AAF3-94A1161DD7E8}" type="presParOf" srcId="{A592220E-0335-464A-80A7-BB20DB2DAF54}" destId="{9D879257-8925-4E04-9574-9C85B1063101}" srcOrd="1" destOrd="0" presId="urn:microsoft.com/office/officeart/2005/8/layout/hierarchy5"/>
    <dgm:cxn modelId="{609CD499-7DD0-4809-893B-BBC9CD4751FD}" type="presParOf" srcId="{9D879257-8925-4E04-9574-9C85B1063101}" destId="{92EF4F64-5F66-499B-97A4-E39FDC062EBC}" srcOrd="0" destOrd="0" presId="urn:microsoft.com/office/officeart/2005/8/layout/hierarchy5"/>
    <dgm:cxn modelId="{73CC33E7-5B76-4D90-831C-49FCD8D721BF}" type="presParOf" srcId="{9D879257-8925-4E04-9574-9C85B1063101}" destId="{4584BC84-E62D-4169-A632-BDD052FE8FE1}" srcOrd="1" destOrd="0" presId="urn:microsoft.com/office/officeart/2005/8/layout/hierarchy5"/>
    <dgm:cxn modelId="{8555A358-B586-4A14-A9B3-44FE1DB4FA84}" type="presParOf" srcId="{A592220E-0335-464A-80A7-BB20DB2DAF54}" destId="{7D6D00F4-E7D0-4978-8715-E8B9BDA88F83}" srcOrd="2" destOrd="0" presId="urn:microsoft.com/office/officeart/2005/8/layout/hierarchy5"/>
    <dgm:cxn modelId="{44720866-CBFD-4D4B-9335-D1C072A49193}" type="presParOf" srcId="{7D6D00F4-E7D0-4978-8715-E8B9BDA88F83}" destId="{5A38B8F5-0A75-45EC-9BB7-CD3FF58DDD30}" srcOrd="0" destOrd="0" presId="urn:microsoft.com/office/officeart/2005/8/layout/hierarchy5"/>
    <dgm:cxn modelId="{73B43513-64FD-4D04-A6B1-1F6C8367F033}" type="presParOf" srcId="{A592220E-0335-464A-80A7-BB20DB2DAF54}" destId="{A59FFF04-DAEC-41DB-BCA0-D6A84E3D4D8A}" srcOrd="3" destOrd="0" presId="urn:microsoft.com/office/officeart/2005/8/layout/hierarchy5"/>
    <dgm:cxn modelId="{7923E377-63B6-4086-B877-191C745B3863}" type="presParOf" srcId="{A59FFF04-DAEC-41DB-BCA0-D6A84E3D4D8A}" destId="{B09A94D0-2F73-46EA-81C3-0B321E902319}" srcOrd="0" destOrd="0" presId="urn:microsoft.com/office/officeart/2005/8/layout/hierarchy5"/>
    <dgm:cxn modelId="{89DBDB72-473D-40B7-B7C4-D62033E2BA0C}" type="presParOf" srcId="{A59FFF04-DAEC-41DB-BCA0-D6A84E3D4D8A}" destId="{E9E8F8FD-1CAB-4F43-A3EB-2A0A496BB18C}" srcOrd="1" destOrd="0" presId="urn:microsoft.com/office/officeart/2005/8/layout/hierarchy5"/>
    <dgm:cxn modelId="{38347346-A047-4313-8D50-38CA3BFDE51B}" type="presParOf" srcId="{9CF9AC4E-A0FB-454D-9301-A4364D6399BC}" destId="{EF0EEA83-36FE-4176-A3BD-B7660A93F1DB}" srcOrd="1" destOrd="0" presId="urn:microsoft.com/office/officeart/2005/8/layout/hierarchy5"/>
    <dgm:cxn modelId="{254E976B-DBFD-46CB-B572-4C0CBF634943}" type="presParOf" srcId="{EF0EEA83-36FE-4176-A3BD-B7660A93F1DB}" destId="{C66C93B2-784F-47CA-A62F-34BDF1EE9DD7}" srcOrd="0" destOrd="0" presId="urn:microsoft.com/office/officeart/2005/8/layout/hierarchy5"/>
    <dgm:cxn modelId="{743D60E6-9604-48E7-891A-571789A638B7}" type="presParOf" srcId="{C66C93B2-784F-47CA-A62F-34BDF1EE9DD7}" destId="{0985E749-D6AD-4362-B365-8BC316EA05B2}" srcOrd="0" destOrd="0" presId="urn:microsoft.com/office/officeart/2005/8/layout/hierarchy5"/>
    <dgm:cxn modelId="{C7AF384D-7474-4EBD-A07D-09EF0303A688}" type="presParOf" srcId="{C66C93B2-784F-47CA-A62F-34BDF1EE9DD7}" destId="{CE5C1A03-3580-468C-86A6-9A02A2D11E1A}" srcOrd="1" destOrd="0" presId="urn:microsoft.com/office/officeart/2005/8/layout/hierarchy5"/>
    <dgm:cxn modelId="{211ADBCC-E9A5-446A-9111-73BBE508E926}" type="presParOf" srcId="{EF0EEA83-36FE-4176-A3BD-B7660A93F1DB}" destId="{1BB6A9F8-F6CC-4C44-92CF-2240B2781D9E}" srcOrd="1" destOrd="0" presId="urn:microsoft.com/office/officeart/2005/8/layout/hierarchy5"/>
    <dgm:cxn modelId="{36FE03B8-1B83-49CD-BD91-D31CFD463055}" type="presParOf" srcId="{1BB6A9F8-F6CC-4C44-92CF-2240B2781D9E}" destId="{6BCD3C8C-20FA-49BB-A28C-3D9E30D597B5}" srcOrd="0" destOrd="0" presId="urn:microsoft.com/office/officeart/2005/8/layout/hierarchy5"/>
    <dgm:cxn modelId="{1B89D3D6-A09D-41A4-8CBA-CC9354CECDD5}" type="presParOf" srcId="{EF0EEA83-36FE-4176-A3BD-B7660A93F1DB}" destId="{D7C786C5-9173-4C47-9C55-DAC98A2EBFE7}" srcOrd="2" destOrd="0" presId="urn:microsoft.com/office/officeart/2005/8/layout/hierarchy5"/>
    <dgm:cxn modelId="{86CD0AA4-6103-4FE6-AE1B-9E62BED38D8A}" type="presParOf" srcId="{D7C786C5-9173-4C47-9C55-DAC98A2EBFE7}" destId="{4CCB73C5-7676-4A15-A057-7B2CC9A7547E}" srcOrd="0" destOrd="0" presId="urn:microsoft.com/office/officeart/2005/8/layout/hierarchy5"/>
    <dgm:cxn modelId="{E02D2C9D-5721-4DD5-95ED-C84CFE7745E0}" type="presParOf" srcId="{D7C786C5-9173-4C47-9C55-DAC98A2EBFE7}" destId="{70002090-D7A6-454A-8837-4CAF939EC037}" srcOrd="1" destOrd="0" presId="urn:microsoft.com/office/officeart/2005/8/layout/hierarchy5"/>
    <dgm:cxn modelId="{12288C9E-7B37-4E42-8A2E-07EE61A5A0C3}" type="presParOf" srcId="{EF0EEA83-36FE-4176-A3BD-B7660A93F1DB}" destId="{DB097F13-6032-4364-B1AF-437189F7C2B2}" srcOrd="3" destOrd="0" presId="urn:microsoft.com/office/officeart/2005/8/layout/hierarchy5"/>
    <dgm:cxn modelId="{609DEA66-1313-4EC4-9C34-2140D73015A8}" type="presParOf" srcId="{DB097F13-6032-4364-B1AF-437189F7C2B2}" destId="{68A360B4-4DC1-47AD-99CE-88F882401A1A}" srcOrd="0" destOrd="0" presId="urn:microsoft.com/office/officeart/2005/8/layout/hierarchy5"/>
    <dgm:cxn modelId="{D9BF351C-6609-4D8F-82C8-5D01126C4CDA}" type="presParOf" srcId="{EF0EEA83-36FE-4176-A3BD-B7660A93F1DB}" destId="{6F692ABB-274C-45DC-8EBB-CF148032E794}" srcOrd="4" destOrd="0" presId="urn:microsoft.com/office/officeart/2005/8/layout/hierarchy5"/>
    <dgm:cxn modelId="{C89EBFC8-51B7-4561-95D1-949559213FAA}" type="presParOf" srcId="{6F692ABB-274C-45DC-8EBB-CF148032E794}" destId="{62F7A241-FDD5-43F9-831A-17C61657357A}" srcOrd="0" destOrd="0" presId="urn:microsoft.com/office/officeart/2005/8/layout/hierarchy5"/>
    <dgm:cxn modelId="{DCAD18F1-0D60-4D06-ACDB-3B91C20C23CC}" type="presParOf" srcId="{6F692ABB-274C-45DC-8EBB-CF148032E794}" destId="{4DAB3431-396D-4AF6-AB09-7EB9FDB5C837}" srcOrd="1" destOrd="0" presId="urn:microsoft.com/office/officeart/2005/8/layout/hierarchy5"/>
  </dgm:cxnLst>
  <dgm:bg>
    <a:solidFill>
      <a:srgbClr val="0070C0"/>
    </a:solidFill>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F7A241-FDD5-43F9-831A-17C61657357A}">
      <dsp:nvSpPr>
        <dsp:cNvPr id="0" name=""/>
        <dsp:cNvSpPr/>
      </dsp:nvSpPr>
      <dsp:spPr>
        <a:xfrm>
          <a:off x="3613792"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7030A0"/>
              </a:solidFill>
            </a:rPr>
            <a:t>ΠΑΠΠΟΥΔΕΣ</a:t>
          </a:r>
        </a:p>
      </dsp:txBody>
      <dsp:txXfrm>
        <a:off x="3613792" y="0"/>
        <a:ext cx="1077288" cy="908685"/>
      </dsp:txXfrm>
    </dsp:sp>
    <dsp:sp modelId="{4CCB73C5-7676-4A15-A057-7B2CC9A7547E}">
      <dsp:nvSpPr>
        <dsp:cNvPr id="0" name=""/>
        <dsp:cNvSpPr/>
      </dsp:nvSpPr>
      <dsp:spPr>
        <a:xfrm>
          <a:off x="2356955"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7030A0"/>
              </a:solidFill>
            </a:rPr>
            <a:t>ΓΟΝΕΙΣ</a:t>
          </a:r>
        </a:p>
      </dsp:txBody>
      <dsp:txXfrm>
        <a:off x="2356955" y="0"/>
        <a:ext cx="1077288" cy="908685"/>
      </dsp:txXfrm>
    </dsp:sp>
    <dsp:sp modelId="{0985E749-D6AD-4362-B365-8BC316EA05B2}">
      <dsp:nvSpPr>
        <dsp:cNvPr id="0" name=""/>
        <dsp:cNvSpPr/>
      </dsp:nvSpPr>
      <dsp:spPr>
        <a:xfrm>
          <a:off x="1100118"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7030A0"/>
              </a:solidFill>
            </a:rPr>
            <a:t>ΕΓΓΟΝΙΑ</a:t>
          </a:r>
        </a:p>
      </dsp:txBody>
      <dsp:txXfrm>
        <a:off x="1100118" y="0"/>
        <a:ext cx="1077288" cy="908685"/>
      </dsp:txXfrm>
    </dsp:sp>
    <dsp:sp modelId="{7884A58A-654A-4CE6-8DAD-2ED5407BB14D}">
      <dsp:nvSpPr>
        <dsp:cNvPr id="0" name=""/>
        <dsp:cNvSpPr/>
      </dsp:nvSpPr>
      <dsp:spPr>
        <a:xfrm>
          <a:off x="1189892" y="16838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ΚΑΤΕΡΙΝΑ</a:t>
          </a:r>
        </a:p>
      </dsp:txBody>
      <dsp:txXfrm>
        <a:off x="1203039" y="1696950"/>
        <a:ext cx="871446" cy="422576"/>
      </dsp:txXfrm>
    </dsp:sp>
    <dsp:sp modelId="{951BD490-73FD-45BA-9426-465DF2C78865}">
      <dsp:nvSpPr>
        <dsp:cNvPr id="0" name=""/>
        <dsp:cNvSpPr/>
      </dsp:nvSpPr>
      <dsp:spPr>
        <a:xfrm rot="18289469">
          <a:off x="1952772" y="1636800"/>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2251461" y="1634417"/>
        <a:ext cx="31440" cy="31440"/>
      </dsp:txXfrm>
    </dsp:sp>
    <dsp:sp modelId="{4E38B841-A4F8-40AC-9CF6-A5CB4F3EFCF3}">
      <dsp:nvSpPr>
        <dsp:cNvPr id="0" name=""/>
        <dsp:cNvSpPr/>
      </dsp:nvSpPr>
      <dsp:spPr>
        <a:xfrm>
          <a:off x="2446729" y="11676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ΕΛΕΝΗ</a:t>
          </a:r>
        </a:p>
      </dsp:txBody>
      <dsp:txXfrm>
        <a:off x="2459876" y="1180749"/>
        <a:ext cx="871446" cy="422576"/>
      </dsp:txXfrm>
    </dsp:sp>
    <dsp:sp modelId="{34D011FD-76C8-46AD-AD83-5EF79562DC2D}">
      <dsp:nvSpPr>
        <dsp:cNvPr id="0" name=""/>
        <dsp:cNvSpPr/>
      </dsp:nvSpPr>
      <dsp:spPr>
        <a:xfrm rot="19457599">
          <a:off x="3302904" y="12496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3512962" y="1251931"/>
        <a:ext cx="22111" cy="22111"/>
      </dsp:txXfrm>
    </dsp:sp>
    <dsp:sp modelId="{CB92F1FA-5B5E-468A-888C-5F0E57421E39}">
      <dsp:nvSpPr>
        <dsp:cNvPr id="0" name=""/>
        <dsp:cNvSpPr/>
      </dsp:nvSpPr>
      <dsp:spPr>
        <a:xfrm>
          <a:off x="3703566" y="9095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ΔΗΜΗΤΡΗΣ</a:t>
          </a:r>
        </a:p>
      </dsp:txBody>
      <dsp:txXfrm>
        <a:off x="3716713" y="922649"/>
        <a:ext cx="871446" cy="422576"/>
      </dsp:txXfrm>
    </dsp:sp>
    <dsp:sp modelId="{8F086E8F-2E9F-4FB6-BC7F-DD6AEC0E9AFC}">
      <dsp:nvSpPr>
        <dsp:cNvPr id="0" name=""/>
        <dsp:cNvSpPr/>
      </dsp:nvSpPr>
      <dsp:spPr>
        <a:xfrm rot="2142401">
          <a:off x="3302904" y="15077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3512962" y="1510032"/>
        <a:ext cx="22111" cy="22111"/>
      </dsp:txXfrm>
    </dsp:sp>
    <dsp:sp modelId="{3BC1077E-5F9A-4CAD-82D5-69CDFCB6F76F}">
      <dsp:nvSpPr>
        <dsp:cNvPr id="0" name=""/>
        <dsp:cNvSpPr/>
      </dsp:nvSpPr>
      <dsp:spPr>
        <a:xfrm>
          <a:off x="3703566" y="14257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ΓΙΩΡΓΟΣ</a:t>
          </a:r>
        </a:p>
      </dsp:txBody>
      <dsp:txXfrm>
        <a:off x="3716713" y="1438849"/>
        <a:ext cx="871446" cy="422576"/>
      </dsp:txXfrm>
    </dsp:sp>
    <dsp:sp modelId="{F0732DE6-FABA-48C7-B1B2-43AF438777E6}">
      <dsp:nvSpPr>
        <dsp:cNvPr id="0" name=""/>
        <dsp:cNvSpPr/>
      </dsp:nvSpPr>
      <dsp:spPr>
        <a:xfrm rot="3310531">
          <a:off x="1952772" y="2153001"/>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2251461" y="2150618"/>
        <a:ext cx="31440" cy="31440"/>
      </dsp:txXfrm>
    </dsp:sp>
    <dsp:sp modelId="{BF163972-5CAA-4144-98B6-F653DFFABE8C}">
      <dsp:nvSpPr>
        <dsp:cNvPr id="0" name=""/>
        <dsp:cNvSpPr/>
      </dsp:nvSpPr>
      <dsp:spPr>
        <a:xfrm>
          <a:off x="2446729" y="22000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ΒΑΓΓΕΛΗΣ</a:t>
          </a:r>
        </a:p>
      </dsp:txBody>
      <dsp:txXfrm>
        <a:off x="2459876" y="2213151"/>
        <a:ext cx="871446" cy="422576"/>
      </dsp:txXfrm>
    </dsp:sp>
    <dsp:sp modelId="{92FBD68A-E780-494E-8466-3EB44341A985}">
      <dsp:nvSpPr>
        <dsp:cNvPr id="0" name=""/>
        <dsp:cNvSpPr/>
      </dsp:nvSpPr>
      <dsp:spPr>
        <a:xfrm rot="19457599">
          <a:off x="3302904" y="2282051"/>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3512962" y="2284333"/>
        <a:ext cx="22111" cy="22111"/>
      </dsp:txXfrm>
    </dsp:sp>
    <dsp:sp modelId="{92EF4F64-5F66-499B-97A4-E39FDC062EBC}">
      <dsp:nvSpPr>
        <dsp:cNvPr id="0" name=""/>
        <dsp:cNvSpPr/>
      </dsp:nvSpPr>
      <dsp:spPr>
        <a:xfrm>
          <a:off x="3703566" y="19419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ΜΑΡΙΑ</a:t>
          </a:r>
        </a:p>
      </dsp:txBody>
      <dsp:txXfrm>
        <a:off x="3716713" y="1955050"/>
        <a:ext cx="871446" cy="422576"/>
      </dsp:txXfrm>
    </dsp:sp>
    <dsp:sp modelId="{7D6D00F4-E7D0-4978-8715-E8B9BDA88F83}">
      <dsp:nvSpPr>
        <dsp:cNvPr id="0" name=""/>
        <dsp:cNvSpPr/>
      </dsp:nvSpPr>
      <dsp:spPr>
        <a:xfrm rot="2142401">
          <a:off x="3302904" y="2540152"/>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7030A0"/>
            </a:solidFill>
          </a:endParaRPr>
        </a:p>
      </dsp:txBody>
      <dsp:txXfrm>
        <a:off x="3512962" y="2542433"/>
        <a:ext cx="22111" cy="22111"/>
      </dsp:txXfrm>
    </dsp:sp>
    <dsp:sp modelId="{B09A94D0-2F73-46EA-81C3-0B321E902319}">
      <dsp:nvSpPr>
        <dsp:cNvPr id="0" name=""/>
        <dsp:cNvSpPr/>
      </dsp:nvSpPr>
      <dsp:spPr>
        <a:xfrm>
          <a:off x="3703566" y="24581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solidFill>
                <a:srgbClr val="7030A0"/>
              </a:solidFill>
            </a:rPr>
            <a:t>ΓΙΑΝΝΗΣ</a:t>
          </a:r>
        </a:p>
      </dsp:txBody>
      <dsp:txXfrm>
        <a:off x="3716713" y="2471251"/>
        <a:ext cx="871446" cy="42257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77B29-D78F-4B6E-89A6-022093F94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1174</Words>
  <Characters>6345</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Ecology</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JoJo</dc:creator>
  <cp:lastModifiedBy>JoJo</cp:lastModifiedBy>
  <cp:revision>20</cp:revision>
  <dcterms:created xsi:type="dcterms:W3CDTF">2018-03-26T16:42:00Z</dcterms:created>
  <dcterms:modified xsi:type="dcterms:W3CDTF">2018-03-26T21:40:00Z</dcterms:modified>
</cp:coreProperties>
</file>